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3DCC17" w14:textId="77777777" w:rsidR="00F14FA3" w:rsidRPr="00F14FA3" w:rsidRDefault="00F14FA3" w:rsidP="00F14FA3">
      <w:pPr>
        <w:pStyle w:val="Odstavecseseznamem"/>
        <w:numPr>
          <w:ilvl w:val="0"/>
          <w:numId w:val="21"/>
        </w:numPr>
        <w:jc w:val="center"/>
        <w:rPr>
          <w:b/>
          <w:sz w:val="32"/>
          <w:szCs w:val="32"/>
        </w:rPr>
      </w:pPr>
      <w:r w:rsidRPr="00F14FA3">
        <w:rPr>
          <w:b/>
          <w:sz w:val="32"/>
          <w:szCs w:val="32"/>
        </w:rPr>
        <w:t>Č</w:t>
      </w:r>
      <w:r>
        <w:rPr>
          <w:b/>
          <w:sz w:val="32"/>
          <w:szCs w:val="32"/>
        </w:rPr>
        <w:t>ÁST</w:t>
      </w:r>
    </w:p>
    <w:p w14:paraId="63CB7109" w14:textId="77777777" w:rsidR="00F14FA3" w:rsidRPr="00F14FA3" w:rsidRDefault="00F14FA3" w:rsidP="00F14FA3">
      <w:pPr>
        <w:ind w:left="360"/>
        <w:jc w:val="center"/>
        <w:rPr>
          <w:b/>
          <w:sz w:val="32"/>
          <w:szCs w:val="32"/>
        </w:rPr>
      </w:pPr>
    </w:p>
    <w:p w14:paraId="0EBC4894" w14:textId="77777777" w:rsidR="00D8548C" w:rsidRPr="00F14FA3" w:rsidRDefault="00D8548C" w:rsidP="00F14FA3">
      <w:pPr>
        <w:pStyle w:val="Odstavecseseznamem"/>
        <w:ind w:left="1080"/>
        <w:jc w:val="center"/>
        <w:rPr>
          <w:b/>
          <w:sz w:val="32"/>
          <w:szCs w:val="32"/>
        </w:rPr>
      </w:pPr>
      <w:r w:rsidRPr="00F14FA3">
        <w:rPr>
          <w:b/>
          <w:sz w:val="32"/>
          <w:szCs w:val="32"/>
        </w:rPr>
        <w:t>Návrh smlouvy o dílo</w:t>
      </w:r>
    </w:p>
    <w:p w14:paraId="6839153A" w14:textId="77777777" w:rsidR="00D8548C" w:rsidRDefault="00D8548C" w:rsidP="00D8548C">
      <w:pPr>
        <w:jc w:val="center"/>
        <w:rPr>
          <w:sz w:val="24"/>
          <w:szCs w:val="24"/>
        </w:rPr>
      </w:pPr>
      <w:r>
        <w:rPr>
          <w:sz w:val="24"/>
          <w:szCs w:val="24"/>
        </w:rPr>
        <w:t>(dále jen „smlouva“)</w:t>
      </w:r>
    </w:p>
    <w:p w14:paraId="70F04C80" w14:textId="77777777" w:rsidR="00D8548C" w:rsidRDefault="00D8548C" w:rsidP="00D8548C">
      <w:pPr>
        <w:jc w:val="center"/>
        <w:rPr>
          <w:sz w:val="24"/>
          <w:szCs w:val="24"/>
        </w:rPr>
      </w:pPr>
      <w:r>
        <w:rPr>
          <w:sz w:val="24"/>
          <w:szCs w:val="24"/>
        </w:rPr>
        <w:t>uzavřená dle § 2586 a násl. z. č. 89/2012 Sb., občanského zákoníku</w:t>
      </w:r>
    </w:p>
    <w:p w14:paraId="4DB3C30F" w14:textId="77777777" w:rsidR="00D8548C" w:rsidRDefault="00D8548C" w:rsidP="00D8548C">
      <w:pPr>
        <w:jc w:val="center"/>
        <w:rPr>
          <w:sz w:val="24"/>
          <w:szCs w:val="24"/>
        </w:rPr>
      </w:pPr>
      <w:r>
        <w:rPr>
          <w:sz w:val="24"/>
          <w:szCs w:val="24"/>
        </w:rPr>
        <w:t xml:space="preserve"> (dále jen „občanský zákoník“ nebo „NOZ“) a v souladu se zákonem č. 134/2016 Sb. </w:t>
      </w:r>
      <w:r w:rsidR="00AC529A">
        <w:rPr>
          <w:sz w:val="24"/>
          <w:szCs w:val="24"/>
        </w:rPr>
        <w:br/>
      </w:r>
      <w:r>
        <w:rPr>
          <w:sz w:val="24"/>
          <w:szCs w:val="24"/>
        </w:rPr>
        <w:t>o zadávání veřejných zakázek v platném znění (dále také je „ZZVZ“)</w:t>
      </w:r>
    </w:p>
    <w:p w14:paraId="044EFA55" w14:textId="77777777" w:rsidR="00D8548C" w:rsidRDefault="00D8548C" w:rsidP="00D8548C">
      <w:pPr>
        <w:ind w:left="567"/>
        <w:jc w:val="both"/>
        <w:rPr>
          <w:b/>
          <w:caps/>
          <w:sz w:val="24"/>
          <w:szCs w:val="24"/>
        </w:rPr>
      </w:pPr>
    </w:p>
    <w:p w14:paraId="64E64739" w14:textId="77777777" w:rsidR="00D8548C" w:rsidRDefault="00D8548C" w:rsidP="00D8548C">
      <w:pPr>
        <w:ind w:left="567"/>
        <w:jc w:val="both"/>
        <w:rPr>
          <w:b/>
          <w:caps/>
        </w:rPr>
      </w:pPr>
      <w:r>
        <w:rPr>
          <w:b/>
          <w:caps/>
        </w:rPr>
        <w:t xml:space="preserve">č. smlouvy </w:t>
      </w:r>
      <w:proofErr w:type="gramStart"/>
      <w:r>
        <w:rPr>
          <w:b/>
          <w:caps/>
        </w:rPr>
        <w:t>objednatele:…</w:t>
      </w:r>
      <w:proofErr w:type="gramEnd"/>
      <w:r>
        <w:rPr>
          <w:b/>
          <w:caps/>
        </w:rPr>
        <w:t>……………č. smlouvy zhotovitele:……..</w:t>
      </w:r>
    </w:p>
    <w:p w14:paraId="71474652" w14:textId="77777777" w:rsidR="00D8548C" w:rsidRDefault="00D8548C" w:rsidP="00D8548C">
      <w:pPr>
        <w:ind w:left="567"/>
        <w:jc w:val="both"/>
        <w:rPr>
          <w:b/>
          <w:caps/>
          <w:sz w:val="24"/>
          <w:szCs w:val="24"/>
        </w:rPr>
      </w:pPr>
    </w:p>
    <w:p w14:paraId="5661B837" w14:textId="77777777" w:rsidR="00D8548C" w:rsidRDefault="00D8548C" w:rsidP="00D8548C">
      <w:pPr>
        <w:numPr>
          <w:ilvl w:val="0"/>
          <w:numId w:val="1"/>
        </w:numPr>
        <w:ind w:left="0" w:firstLine="0"/>
        <w:jc w:val="center"/>
        <w:rPr>
          <w:b/>
          <w:caps/>
          <w:sz w:val="24"/>
          <w:szCs w:val="24"/>
        </w:rPr>
      </w:pPr>
      <w:r>
        <w:rPr>
          <w:b/>
          <w:caps/>
          <w:sz w:val="24"/>
          <w:szCs w:val="24"/>
        </w:rPr>
        <w:t>SMLUVNÍ STRANY</w:t>
      </w:r>
    </w:p>
    <w:p w14:paraId="7DE4FCB4" w14:textId="77777777" w:rsidR="00D8548C" w:rsidRDefault="00D8548C" w:rsidP="00D8548C">
      <w:pPr>
        <w:jc w:val="center"/>
        <w:rPr>
          <w:b/>
          <w:caps/>
          <w:sz w:val="24"/>
          <w:szCs w:val="24"/>
        </w:rPr>
      </w:pPr>
    </w:p>
    <w:p w14:paraId="54BF86B7" w14:textId="77777777" w:rsidR="00D8548C" w:rsidRDefault="00D8548C" w:rsidP="00D8548C">
      <w:pPr>
        <w:jc w:val="both"/>
        <w:rPr>
          <w:sz w:val="24"/>
          <w:szCs w:val="24"/>
        </w:rPr>
      </w:pPr>
      <w:r>
        <w:rPr>
          <w:b/>
          <w:sz w:val="24"/>
          <w:szCs w:val="24"/>
        </w:rPr>
        <w:t>Objednatel:</w:t>
      </w:r>
      <w:r>
        <w:rPr>
          <w:sz w:val="24"/>
          <w:szCs w:val="24"/>
        </w:rPr>
        <w:tab/>
      </w:r>
      <w:r>
        <w:rPr>
          <w:sz w:val="24"/>
          <w:szCs w:val="24"/>
        </w:rPr>
        <w:tab/>
      </w:r>
      <w:r>
        <w:rPr>
          <w:sz w:val="24"/>
          <w:szCs w:val="24"/>
        </w:rPr>
        <w:tab/>
      </w:r>
      <w:r>
        <w:rPr>
          <w:sz w:val="24"/>
          <w:szCs w:val="24"/>
        </w:rPr>
        <w:tab/>
      </w:r>
      <w:r w:rsidR="00BD7163" w:rsidRPr="00BD7163">
        <w:rPr>
          <w:b/>
          <w:sz w:val="24"/>
          <w:szCs w:val="24"/>
        </w:rPr>
        <w:t>Město</w:t>
      </w:r>
      <w:r>
        <w:rPr>
          <w:b/>
          <w:sz w:val="24"/>
          <w:szCs w:val="24"/>
        </w:rPr>
        <w:t xml:space="preserve"> Česká Lípa</w:t>
      </w:r>
      <w:r>
        <w:rPr>
          <w:sz w:val="24"/>
          <w:szCs w:val="24"/>
        </w:rPr>
        <w:t xml:space="preserve"> </w:t>
      </w:r>
    </w:p>
    <w:p w14:paraId="52A0081A" w14:textId="77777777" w:rsidR="00D8548C" w:rsidRDefault="00D8548C" w:rsidP="00D8548C">
      <w:pPr>
        <w:rPr>
          <w:sz w:val="24"/>
          <w:szCs w:val="24"/>
        </w:rPr>
      </w:pPr>
      <w:r>
        <w:rPr>
          <w:sz w:val="24"/>
          <w:szCs w:val="24"/>
        </w:rPr>
        <w:t xml:space="preserve">Sídlo: </w:t>
      </w:r>
      <w:r>
        <w:rPr>
          <w:sz w:val="24"/>
          <w:szCs w:val="24"/>
        </w:rPr>
        <w:tab/>
      </w:r>
      <w:r>
        <w:rPr>
          <w:sz w:val="24"/>
          <w:szCs w:val="24"/>
        </w:rPr>
        <w:tab/>
      </w:r>
      <w:r>
        <w:rPr>
          <w:sz w:val="24"/>
          <w:szCs w:val="24"/>
        </w:rPr>
        <w:tab/>
      </w:r>
      <w:r>
        <w:rPr>
          <w:sz w:val="24"/>
          <w:szCs w:val="24"/>
        </w:rPr>
        <w:tab/>
      </w:r>
      <w:r>
        <w:rPr>
          <w:sz w:val="24"/>
          <w:szCs w:val="24"/>
        </w:rPr>
        <w:tab/>
      </w:r>
      <w:r w:rsidR="00BD7163">
        <w:rPr>
          <w:sz w:val="24"/>
          <w:szCs w:val="24"/>
        </w:rPr>
        <w:t xml:space="preserve">nám. </w:t>
      </w:r>
      <w:proofErr w:type="spellStart"/>
      <w:r w:rsidR="00BD7163">
        <w:rPr>
          <w:sz w:val="24"/>
          <w:szCs w:val="24"/>
        </w:rPr>
        <w:t>T.G.Masaryka</w:t>
      </w:r>
      <w:proofErr w:type="spellEnd"/>
      <w:r>
        <w:rPr>
          <w:sz w:val="24"/>
          <w:szCs w:val="24"/>
        </w:rPr>
        <w:t xml:space="preserve"> </w:t>
      </w:r>
      <w:r w:rsidR="00BD7163">
        <w:rPr>
          <w:sz w:val="24"/>
          <w:szCs w:val="24"/>
        </w:rPr>
        <w:t>1,</w:t>
      </w:r>
      <w:r>
        <w:rPr>
          <w:sz w:val="24"/>
          <w:szCs w:val="24"/>
        </w:rPr>
        <w:t xml:space="preserve"> 470 </w:t>
      </w:r>
      <w:r w:rsidR="00BD7163">
        <w:rPr>
          <w:sz w:val="24"/>
          <w:szCs w:val="24"/>
        </w:rPr>
        <w:t>36</w:t>
      </w:r>
      <w:r>
        <w:rPr>
          <w:sz w:val="24"/>
          <w:szCs w:val="24"/>
        </w:rPr>
        <w:t xml:space="preserve"> Česká Lípa </w:t>
      </w:r>
    </w:p>
    <w:p w14:paraId="60639D51" w14:textId="77777777" w:rsidR="00D8548C" w:rsidRDefault="00D8548C" w:rsidP="00D8548C">
      <w:pPr>
        <w:rPr>
          <w:sz w:val="24"/>
          <w:szCs w:val="24"/>
        </w:rPr>
      </w:pPr>
      <w:r>
        <w:rPr>
          <w:sz w:val="24"/>
          <w:szCs w:val="24"/>
        </w:rPr>
        <w:t xml:space="preserve">IČ: </w:t>
      </w:r>
      <w:r>
        <w:rPr>
          <w:sz w:val="24"/>
          <w:szCs w:val="24"/>
        </w:rPr>
        <w:tab/>
      </w:r>
      <w:r>
        <w:rPr>
          <w:sz w:val="24"/>
          <w:szCs w:val="24"/>
        </w:rPr>
        <w:tab/>
      </w:r>
      <w:r>
        <w:rPr>
          <w:sz w:val="24"/>
          <w:szCs w:val="24"/>
        </w:rPr>
        <w:tab/>
      </w:r>
      <w:r>
        <w:rPr>
          <w:sz w:val="24"/>
          <w:szCs w:val="24"/>
        </w:rPr>
        <w:tab/>
      </w:r>
      <w:r>
        <w:rPr>
          <w:sz w:val="24"/>
          <w:szCs w:val="24"/>
        </w:rPr>
        <w:tab/>
      </w:r>
      <w:r w:rsidR="00BD7163">
        <w:rPr>
          <w:sz w:val="24"/>
          <w:szCs w:val="24"/>
        </w:rPr>
        <w:t>00260428</w:t>
      </w:r>
      <w:r>
        <w:rPr>
          <w:sz w:val="24"/>
          <w:szCs w:val="24"/>
        </w:rPr>
        <w:t xml:space="preserve"> </w:t>
      </w:r>
    </w:p>
    <w:p w14:paraId="68971E64" w14:textId="77777777" w:rsidR="00D8548C" w:rsidRDefault="00D8548C" w:rsidP="00D8548C">
      <w:pPr>
        <w:rPr>
          <w:sz w:val="24"/>
          <w:szCs w:val="24"/>
        </w:rPr>
      </w:pPr>
      <w:r>
        <w:rPr>
          <w:sz w:val="24"/>
          <w:szCs w:val="24"/>
        </w:rPr>
        <w:t xml:space="preserve">DIČ: </w:t>
      </w:r>
      <w:r>
        <w:rPr>
          <w:sz w:val="24"/>
          <w:szCs w:val="24"/>
        </w:rPr>
        <w:tab/>
      </w:r>
      <w:r>
        <w:rPr>
          <w:sz w:val="24"/>
          <w:szCs w:val="24"/>
        </w:rPr>
        <w:tab/>
      </w:r>
      <w:r>
        <w:rPr>
          <w:sz w:val="24"/>
          <w:szCs w:val="24"/>
        </w:rPr>
        <w:tab/>
      </w:r>
      <w:r>
        <w:rPr>
          <w:sz w:val="24"/>
          <w:szCs w:val="24"/>
        </w:rPr>
        <w:tab/>
      </w:r>
      <w:r>
        <w:rPr>
          <w:sz w:val="24"/>
          <w:szCs w:val="24"/>
        </w:rPr>
        <w:tab/>
        <w:t>CZ</w:t>
      </w:r>
      <w:r w:rsidR="00BD7163">
        <w:rPr>
          <w:sz w:val="24"/>
          <w:szCs w:val="24"/>
        </w:rPr>
        <w:t>00260428</w:t>
      </w:r>
      <w:r>
        <w:rPr>
          <w:sz w:val="24"/>
          <w:szCs w:val="24"/>
        </w:rPr>
        <w:t xml:space="preserve">  </w:t>
      </w:r>
    </w:p>
    <w:p w14:paraId="0875C6BC" w14:textId="77777777" w:rsidR="00D8548C" w:rsidRDefault="00D8548C" w:rsidP="00D8548C">
      <w:pPr>
        <w:rPr>
          <w:sz w:val="24"/>
          <w:szCs w:val="24"/>
        </w:rPr>
      </w:pPr>
      <w:r>
        <w:rPr>
          <w:sz w:val="24"/>
          <w:szCs w:val="24"/>
        </w:rPr>
        <w:t>Zastoupen</w:t>
      </w:r>
      <w:r w:rsidR="007A40B9">
        <w:rPr>
          <w:sz w:val="24"/>
          <w:szCs w:val="24"/>
        </w:rPr>
        <w:t>ý</w:t>
      </w:r>
      <w:r>
        <w:rPr>
          <w:sz w:val="24"/>
          <w:szCs w:val="24"/>
        </w:rPr>
        <w:t xml:space="preserve"> ve věcech smluvních: </w:t>
      </w:r>
      <w:r>
        <w:rPr>
          <w:sz w:val="24"/>
          <w:szCs w:val="24"/>
        </w:rPr>
        <w:tab/>
        <w:t xml:space="preserve">Mgr. </w:t>
      </w:r>
      <w:r w:rsidR="00BD7163">
        <w:rPr>
          <w:sz w:val="24"/>
          <w:szCs w:val="24"/>
        </w:rPr>
        <w:t>Romanou Žateckou, starostkou</w:t>
      </w:r>
      <w:r>
        <w:rPr>
          <w:sz w:val="24"/>
          <w:szCs w:val="24"/>
        </w:rPr>
        <w:t xml:space="preserve"> </w:t>
      </w:r>
    </w:p>
    <w:p w14:paraId="2955DD0F" w14:textId="77777777" w:rsidR="00BD7163" w:rsidRDefault="00D8548C" w:rsidP="00D8548C">
      <w:pPr>
        <w:rPr>
          <w:sz w:val="24"/>
          <w:szCs w:val="24"/>
        </w:rPr>
      </w:pPr>
      <w:r>
        <w:rPr>
          <w:sz w:val="24"/>
          <w:szCs w:val="24"/>
        </w:rPr>
        <w:t>Zastoupen</w:t>
      </w:r>
      <w:r w:rsidR="007A40B9">
        <w:rPr>
          <w:sz w:val="24"/>
          <w:szCs w:val="24"/>
        </w:rPr>
        <w:t>ý</w:t>
      </w:r>
      <w:r>
        <w:rPr>
          <w:sz w:val="24"/>
          <w:szCs w:val="24"/>
        </w:rPr>
        <w:t xml:space="preserve"> ve věcech technických: </w:t>
      </w:r>
      <w:r>
        <w:rPr>
          <w:sz w:val="24"/>
          <w:szCs w:val="24"/>
        </w:rPr>
        <w:tab/>
      </w:r>
      <w:r w:rsidR="007A40B9">
        <w:rPr>
          <w:sz w:val="24"/>
          <w:szCs w:val="24"/>
        </w:rPr>
        <w:t>Mgr. Petrou Novotnou, vedoucí odboru správy majetku</w:t>
      </w:r>
    </w:p>
    <w:p w14:paraId="5E0E5C38" w14:textId="77777777" w:rsidR="00BD7163" w:rsidRDefault="00BD7163" w:rsidP="00D8548C">
      <w:pPr>
        <w:rPr>
          <w:sz w:val="24"/>
          <w:szCs w:val="24"/>
        </w:rPr>
      </w:pPr>
      <w:r>
        <w:rPr>
          <w:sz w:val="24"/>
          <w:szCs w:val="24"/>
        </w:rPr>
        <w:t>Bankovní spojení</w:t>
      </w:r>
      <w:r w:rsidR="00D8548C">
        <w:rPr>
          <w:sz w:val="24"/>
          <w:szCs w:val="24"/>
        </w:rPr>
        <w:t>:</w:t>
      </w:r>
      <w:r w:rsidR="00D8548C">
        <w:rPr>
          <w:sz w:val="24"/>
          <w:szCs w:val="24"/>
        </w:rPr>
        <w:tab/>
      </w:r>
      <w:r w:rsidR="00D8548C">
        <w:rPr>
          <w:sz w:val="24"/>
          <w:szCs w:val="24"/>
        </w:rPr>
        <w:tab/>
      </w:r>
      <w:r w:rsidR="00D8548C">
        <w:rPr>
          <w:sz w:val="24"/>
          <w:szCs w:val="24"/>
        </w:rPr>
        <w:tab/>
      </w:r>
      <w:r>
        <w:rPr>
          <w:sz w:val="24"/>
          <w:szCs w:val="24"/>
        </w:rPr>
        <w:t>KB Česká Lípa, č. účtu</w:t>
      </w:r>
      <w:r w:rsidR="007A40B9">
        <w:rPr>
          <w:sz w:val="24"/>
          <w:szCs w:val="24"/>
        </w:rPr>
        <w:t>:</w:t>
      </w:r>
      <w:r w:rsidRPr="00E15126">
        <w:rPr>
          <w:sz w:val="24"/>
          <w:szCs w:val="24"/>
        </w:rPr>
        <w:t>1229421/0100</w:t>
      </w:r>
    </w:p>
    <w:p w14:paraId="67F4AD07" w14:textId="77777777" w:rsidR="00591A99" w:rsidRDefault="00591A99" w:rsidP="00D8548C">
      <w:pPr>
        <w:rPr>
          <w:sz w:val="24"/>
          <w:szCs w:val="24"/>
        </w:rPr>
      </w:pPr>
    </w:p>
    <w:p w14:paraId="309ED9D5" w14:textId="77777777" w:rsidR="00D8548C" w:rsidRDefault="00D8548C" w:rsidP="00D8548C">
      <w:pPr>
        <w:rPr>
          <w:sz w:val="24"/>
          <w:szCs w:val="24"/>
        </w:rPr>
      </w:pPr>
      <w:r>
        <w:rPr>
          <w:sz w:val="24"/>
          <w:szCs w:val="24"/>
        </w:rPr>
        <w:t>dále jen</w:t>
      </w:r>
      <w:r>
        <w:rPr>
          <w:b/>
          <w:sz w:val="24"/>
          <w:szCs w:val="24"/>
        </w:rPr>
        <w:t xml:space="preserve"> „objednatel“</w:t>
      </w:r>
      <w:r>
        <w:rPr>
          <w:b/>
          <w:sz w:val="24"/>
          <w:szCs w:val="24"/>
        </w:rPr>
        <w:tab/>
      </w:r>
    </w:p>
    <w:p w14:paraId="5917969F" w14:textId="77777777" w:rsidR="00D8548C" w:rsidRDefault="00D8548C" w:rsidP="00D8548C">
      <w:pPr>
        <w:ind w:left="284"/>
        <w:jc w:val="both"/>
        <w:rPr>
          <w:rFonts w:ascii="Arial" w:hAnsi="Arial" w:cs="Arial"/>
          <w:b/>
        </w:rPr>
      </w:pPr>
    </w:p>
    <w:p w14:paraId="78FA2E38" w14:textId="77777777" w:rsidR="00D8548C" w:rsidRDefault="00D8548C" w:rsidP="00D8548C">
      <w:pPr>
        <w:pStyle w:val="Odstavecseseznamem"/>
        <w:numPr>
          <w:ilvl w:val="0"/>
          <w:numId w:val="2"/>
        </w:numPr>
        <w:ind w:left="284" w:hanging="284"/>
        <w:rPr>
          <w:b/>
          <w:sz w:val="24"/>
          <w:szCs w:val="24"/>
          <w:highlight w:val="yellow"/>
        </w:rPr>
      </w:pPr>
      <w:r>
        <w:rPr>
          <w:b/>
          <w:sz w:val="24"/>
          <w:szCs w:val="24"/>
          <w:highlight w:val="yellow"/>
        </w:rPr>
        <w:t>Zhotovitel:</w:t>
      </w:r>
    </w:p>
    <w:p w14:paraId="30CC2018" w14:textId="77777777" w:rsidR="00D8548C" w:rsidRDefault="00D8548C" w:rsidP="00D8548C">
      <w:pPr>
        <w:rPr>
          <w:sz w:val="24"/>
          <w:szCs w:val="24"/>
          <w:highlight w:val="yellow"/>
        </w:rPr>
      </w:pPr>
      <w:r>
        <w:rPr>
          <w:sz w:val="24"/>
          <w:szCs w:val="24"/>
          <w:highlight w:val="yellow"/>
        </w:rPr>
        <w:t>Sídlo:</w:t>
      </w:r>
    </w:p>
    <w:p w14:paraId="21F7F50A" w14:textId="77777777" w:rsidR="00D8548C" w:rsidRDefault="00D8548C" w:rsidP="00D8548C">
      <w:pPr>
        <w:rPr>
          <w:sz w:val="24"/>
          <w:szCs w:val="24"/>
          <w:highlight w:val="yellow"/>
        </w:rPr>
      </w:pPr>
      <w:r>
        <w:rPr>
          <w:sz w:val="24"/>
          <w:szCs w:val="24"/>
          <w:highlight w:val="yellow"/>
        </w:rPr>
        <w:t>IČ:</w:t>
      </w:r>
    </w:p>
    <w:p w14:paraId="40803C93" w14:textId="77777777" w:rsidR="00D8548C" w:rsidRDefault="00D8548C" w:rsidP="00D8548C">
      <w:pPr>
        <w:rPr>
          <w:sz w:val="24"/>
          <w:szCs w:val="24"/>
          <w:highlight w:val="yellow"/>
        </w:rPr>
      </w:pPr>
      <w:r>
        <w:rPr>
          <w:sz w:val="24"/>
          <w:szCs w:val="24"/>
          <w:highlight w:val="yellow"/>
        </w:rPr>
        <w:t>DIČ:</w:t>
      </w:r>
    </w:p>
    <w:p w14:paraId="12A0B93C" w14:textId="77777777" w:rsidR="00D8548C" w:rsidRDefault="00D8548C" w:rsidP="00D8548C">
      <w:pPr>
        <w:rPr>
          <w:sz w:val="24"/>
          <w:szCs w:val="24"/>
          <w:highlight w:val="yellow"/>
        </w:rPr>
      </w:pPr>
      <w:r>
        <w:rPr>
          <w:sz w:val="24"/>
          <w:szCs w:val="24"/>
          <w:highlight w:val="yellow"/>
        </w:rPr>
        <w:t>Údaj o zápisu v OR:</w:t>
      </w:r>
    </w:p>
    <w:p w14:paraId="3AEEE081" w14:textId="77777777" w:rsidR="00D8548C" w:rsidRDefault="00D8548C" w:rsidP="00D8548C">
      <w:pPr>
        <w:rPr>
          <w:sz w:val="24"/>
          <w:szCs w:val="24"/>
          <w:highlight w:val="yellow"/>
        </w:rPr>
      </w:pPr>
      <w:r>
        <w:rPr>
          <w:sz w:val="24"/>
          <w:szCs w:val="24"/>
          <w:highlight w:val="yellow"/>
        </w:rPr>
        <w:t>Zastoupený ve věcech smluvních:</w:t>
      </w:r>
    </w:p>
    <w:p w14:paraId="7927870E" w14:textId="77777777" w:rsidR="00D8548C" w:rsidRDefault="00D8548C" w:rsidP="00D8548C">
      <w:pPr>
        <w:rPr>
          <w:sz w:val="24"/>
          <w:szCs w:val="24"/>
          <w:highlight w:val="yellow"/>
        </w:rPr>
      </w:pPr>
      <w:r>
        <w:rPr>
          <w:sz w:val="24"/>
          <w:szCs w:val="24"/>
          <w:highlight w:val="yellow"/>
        </w:rPr>
        <w:t>Zastoupený ve věcech technických:</w:t>
      </w:r>
    </w:p>
    <w:p w14:paraId="7C752E40" w14:textId="77777777" w:rsidR="00D8548C" w:rsidRDefault="00D8548C" w:rsidP="00D8548C">
      <w:pPr>
        <w:rPr>
          <w:sz w:val="24"/>
          <w:szCs w:val="24"/>
          <w:highlight w:val="yellow"/>
        </w:rPr>
      </w:pPr>
      <w:r>
        <w:rPr>
          <w:sz w:val="24"/>
          <w:szCs w:val="24"/>
          <w:highlight w:val="yellow"/>
        </w:rPr>
        <w:t xml:space="preserve">Bankovní spojení: </w:t>
      </w:r>
    </w:p>
    <w:p w14:paraId="367C4B5B" w14:textId="77777777" w:rsidR="00D8548C" w:rsidRDefault="00D8548C" w:rsidP="00D8548C">
      <w:pPr>
        <w:ind w:left="567"/>
        <w:jc w:val="both"/>
        <w:rPr>
          <w:sz w:val="24"/>
          <w:szCs w:val="24"/>
          <w:highlight w:val="yellow"/>
        </w:rPr>
      </w:pPr>
    </w:p>
    <w:p w14:paraId="5963B082" w14:textId="77777777" w:rsidR="00D8548C" w:rsidRDefault="00D8548C" w:rsidP="00D8548C">
      <w:pPr>
        <w:rPr>
          <w:b/>
          <w:sz w:val="24"/>
          <w:szCs w:val="24"/>
        </w:rPr>
      </w:pPr>
      <w:r>
        <w:rPr>
          <w:sz w:val="24"/>
          <w:szCs w:val="24"/>
          <w:highlight w:val="yellow"/>
        </w:rPr>
        <w:t xml:space="preserve">dále jen </w:t>
      </w:r>
      <w:r>
        <w:rPr>
          <w:b/>
          <w:sz w:val="24"/>
          <w:szCs w:val="24"/>
          <w:highlight w:val="yellow"/>
        </w:rPr>
        <w:t>„zhotovitel“</w:t>
      </w:r>
    </w:p>
    <w:p w14:paraId="60774BE2" w14:textId="77777777" w:rsidR="00D8548C" w:rsidRDefault="00D8548C" w:rsidP="00D8548C">
      <w:pPr>
        <w:rPr>
          <w:b/>
          <w:caps/>
          <w:sz w:val="24"/>
          <w:szCs w:val="24"/>
        </w:rPr>
      </w:pPr>
    </w:p>
    <w:p w14:paraId="5BA70314" w14:textId="77777777" w:rsidR="00D8548C" w:rsidRDefault="00D8548C" w:rsidP="00D8548C">
      <w:pPr>
        <w:numPr>
          <w:ilvl w:val="0"/>
          <w:numId w:val="1"/>
        </w:numPr>
        <w:ind w:left="0" w:firstLine="0"/>
        <w:jc w:val="center"/>
        <w:rPr>
          <w:b/>
          <w:caps/>
          <w:sz w:val="24"/>
          <w:szCs w:val="24"/>
        </w:rPr>
      </w:pPr>
      <w:r>
        <w:rPr>
          <w:b/>
          <w:caps/>
          <w:sz w:val="24"/>
          <w:szCs w:val="24"/>
        </w:rPr>
        <w:t>Předmět smlouvy</w:t>
      </w:r>
    </w:p>
    <w:p w14:paraId="312DF846" w14:textId="77777777" w:rsidR="00D8548C" w:rsidRDefault="00D8548C" w:rsidP="00D8548C">
      <w:pPr>
        <w:jc w:val="center"/>
        <w:rPr>
          <w:b/>
          <w:caps/>
          <w:sz w:val="24"/>
          <w:szCs w:val="24"/>
        </w:rPr>
      </w:pPr>
    </w:p>
    <w:p w14:paraId="4B9A5F62" w14:textId="77777777" w:rsidR="00D8548C" w:rsidRPr="00A06C8C" w:rsidRDefault="00D8548C" w:rsidP="00D8548C">
      <w:pPr>
        <w:numPr>
          <w:ilvl w:val="0"/>
          <w:numId w:val="3"/>
        </w:numPr>
        <w:ind w:left="284" w:hanging="284"/>
        <w:jc w:val="both"/>
        <w:rPr>
          <w:sz w:val="24"/>
          <w:szCs w:val="24"/>
        </w:rPr>
      </w:pPr>
      <w:r>
        <w:rPr>
          <w:sz w:val="24"/>
          <w:szCs w:val="24"/>
        </w:rPr>
        <w:t xml:space="preserve">Předmětem této smlouvy je závazek zhotovitele provádět pro objednatele </w:t>
      </w:r>
      <w:r>
        <w:rPr>
          <w:b/>
          <w:sz w:val="24"/>
          <w:szCs w:val="24"/>
        </w:rPr>
        <w:t xml:space="preserve">pravidelné komplexní úklidové a dezinfekční </w:t>
      </w:r>
      <w:r w:rsidR="00A06C8C">
        <w:rPr>
          <w:b/>
          <w:sz w:val="24"/>
          <w:szCs w:val="24"/>
        </w:rPr>
        <w:t xml:space="preserve">práce </w:t>
      </w:r>
      <w:r>
        <w:rPr>
          <w:b/>
          <w:sz w:val="24"/>
          <w:szCs w:val="24"/>
        </w:rPr>
        <w:t>v prostorech obje</w:t>
      </w:r>
      <w:r w:rsidR="00A77349">
        <w:rPr>
          <w:b/>
          <w:sz w:val="24"/>
          <w:szCs w:val="24"/>
        </w:rPr>
        <w:t>dnatele</w:t>
      </w:r>
      <w:r w:rsidR="00A06C8C">
        <w:rPr>
          <w:b/>
          <w:sz w:val="24"/>
          <w:szCs w:val="24"/>
        </w:rPr>
        <w:t>:</w:t>
      </w:r>
    </w:p>
    <w:p w14:paraId="7C4A1727" w14:textId="77777777" w:rsidR="00A06C8C" w:rsidRDefault="00A06C8C" w:rsidP="00A06C8C">
      <w:pPr>
        <w:ind w:left="284"/>
        <w:jc w:val="both"/>
        <w:rPr>
          <w:b/>
          <w:sz w:val="24"/>
          <w:szCs w:val="24"/>
        </w:rPr>
      </w:pPr>
    </w:p>
    <w:p w14:paraId="41672A3B" w14:textId="007D8ABC" w:rsidR="00A06C8C" w:rsidRPr="00F900A9" w:rsidRDefault="004B4C3C" w:rsidP="00287025">
      <w:pPr>
        <w:pStyle w:val="Odstavecseseznamem"/>
        <w:numPr>
          <w:ilvl w:val="1"/>
          <w:numId w:val="3"/>
        </w:numPr>
        <w:jc w:val="both"/>
        <w:rPr>
          <w:sz w:val="24"/>
          <w:szCs w:val="24"/>
        </w:rPr>
      </w:pPr>
      <w:r>
        <w:rPr>
          <w:sz w:val="24"/>
          <w:szCs w:val="24"/>
        </w:rPr>
        <w:t xml:space="preserve">      </w:t>
      </w:r>
      <w:r w:rsidR="008426F4">
        <w:rPr>
          <w:sz w:val="24"/>
          <w:szCs w:val="24"/>
        </w:rPr>
        <w:t xml:space="preserve">nám. T.G.M. </w:t>
      </w:r>
      <w:r w:rsidR="005F39C2">
        <w:rPr>
          <w:sz w:val="24"/>
          <w:szCs w:val="24"/>
        </w:rPr>
        <w:t xml:space="preserve">čp. </w:t>
      </w:r>
      <w:r w:rsidR="008426F4">
        <w:rPr>
          <w:sz w:val="24"/>
          <w:szCs w:val="24"/>
        </w:rPr>
        <w:t xml:space="preserve">1, Česká Lípa </w:t>
      </w:r>
      <w:r w:rsidR="00F900A9">
        <w:rPr>
          <w:sz w:val="24"/>
          <w:szCs w:val="24"/>
        </w:rPr>
        <w:t>(dále jen „Objekt A“);</w:t>
      </w:r>
    </w:p>
    <w:p w14:paraId="2DCBE50A" w14:textId="6B3FEFF0" w:rsidR="00287025" w:rsidRDefault="004B4C3C" w:rsidP="00287025">
      <w:pPr>
        <w:pStyle w:val="Odstavecseseznamem"/>
        <w:numPr>
          <w:ilvl w:val="1"/>
          <w:numId w:val="3"/>
        </w:numPr>
        <w:jc w:val="both"/>
        <w:rPr>
          <w:sz w:val="24"/>
          <w:szCs w:val="24"/>
        </w:rPr>
      </w:pPr>
      <w:r>
        <w:rPr>
          <w:sz w:val="24"/>
          <w:szCs w:val="24"/>
        </w:rPr>
        <w:t xml:space="preserve">      </w:t>
      </w:r>
      <w:r w:rsidR="008426F4">
        <w:rPr>
          <w:sz w:val="24"/>
          <w:szCs w:val="24"/>
        </w:rPr>
        <w:t xml:space="preserve">nám. T.G.M. </w:t>
      </w:r>
      <w:r w:rsidR="005F39C2">
        <w:rPr>
          <w:sz w:val="24"/>
          <w:szCs w:val="24"/>
        </w:rPr>
        <w:t xml:space="preserve">čp. </w:t>
      </w:r>
      <w:r w:rsidR="008426F4">
        <w:rPr>
          <w:sz w:val="24"/>
          <w:szCs w:val="24"/>
        </w:rPr>
        <w:t xml:space="preserve">2, Česká Lípa </w:t>
      </w:r>
      <w:r w:rsidR="00F900A9">
        <w:rPr>
          <w:sz w:val="24"/>
          <w:szCs w:val="24"/>
        </w:rPr>
        <w:t>(dále jen „Objekt B“);</w:t>
      </w:r>
    </w:p>
    <w:p w14:paraId="021E6EAD" w14:textId="0EE4B963" w:rsidR="00287025" w:rsidRDefault="004B4C3C" w:rsidP="00287025">
      <w:pPr>
        <w:pStyle w:val="Odstavecseseznamem"/>
        <w:numPr>
          <w:ilvl w:val="1"/>
          <w:numId w:val="3"/>
        </w:numPr>
        <w:jc w:val="both"/>
        <w:rPr>
          <w:sz w:val="24"/>
          <w:szCs w:val="24"/>
        </w:rPr>
      </w:pPr>
      <w:r>
        <w:rPr>
          <w:sz w:val="24"/>
          <w:szCs w:val="24"/>
        </w:rPr>
        <w:t xml:space="preserve">      </w:t>
      </w:r>
      <w:r w:rsidR="008426F4">
        <w:rPr>
          <w:sz w:val="24"/>
          <w:szCs w:val="24"/>
        </w:rPr>
        <w:t xml:space="preserve">nám. T.G.M. </w:t>
      </w:r>
      <w:r w:rsidR="005F39C2">
        <w:rPr>
          <w:sz w:val="24"/>
          <w:szCs w:val="24"/>
        </w:rPr>
        <w:t xml:space="preserve">čp. </w:t>
      </w:r>
      <w:r w:rsidR="008426F4">
        <w:rPr>
          <w:sz w:val="24"/>
          <w:szCs w:val="24"/>
        </w:rPr>
        <w:t xml:space="preserve">2, Česká Lípa, stavba vedle garáží </w:t>
      </w:r>
      <w:r w:rsidR="00F900A9">
        <w:rPr>
          <w:sz w:val="24"/>
          <w:szCs w:val="24"/>
        </w:rPr>
        <w:t>(dále jen „Objekt C“);</w:t>
      </w:r>
    </w:p>
    <w:p w14:paraId="6488A59B" w14:textId="77777777" w:rsidR="00287025" w:rsidRDefault="004B4C3C" w:rsidP="00287025">
      <w:pPr>
        <w:pStyle w:val="Odstavecseseznamem"/>
        <w:numPr>
          <w:ilvl w:val="1"/>
          <w:numId w:val="3"/>
        </w:numPr>
        <w:jc w:val="both"/>
        <w:rPr>
          <w:sz w:val="24"/>
          <w:szCs w:val="24"/>
        </w:rPr>
      </w:pPr>
      <w:r>
        <w:rPr>
          <w:sz w:val="24"/>
          <w:szCs w:val="24"/>
        </w:rPr>
        <w:t xml:space="preserve">      </w:t>
      </w:r>
      <w:r w:rsidR="008426F4">
        <w:rPr>
          <w:sz w:val="24"/>
          <w:szCs w:val="24"/>
        </w:rPr>
        <w:t>Panská, Česká Lípa, stavba na dvoře (</w:t>
      </w:r>
      <w:r w:rsidR="00F900A9">
        <w:rPr>
          <w:sz w:val="24"/>
          <w:szCs w:val="24"/>
        </w:rPr>
        <w:t>dále jen „Objekt D“);</w:t>
      </w:r>
    </w:p>
    <w:p w14:paraId="69462571" w14:textId="157CF02C" w:rsidR="00287025" w:rsidRDefault="004B4C3C" w:rsidP="00287025">
      <w:pPr>
        <w:pStyle w:val="Odstavecseseznamem"/>
        <w:numPr>
          <w:ilvl w:val="1"/>
          <w:numId w:val="3"/>
        </w:numPr>
        <w:jc w:val="both"/>
        <w:rPr>
          <w:sz w:val="24"/>
          <w:szCs w:val="24"/>
        </w:rPr>
      </w:pPr>
      <w:r>
        <w:rPr>
          <w:sz w:val="24"/>
          <w:szCs w:val="24"/>
        </w:rPr>
        <w:t xml:space="preserve">     </w:t>
      </w:r>
      <w:r w:rsidR="008426F4">
        <w:rPr>
          <w:sz w:val="24"/>
          <w:szCs w:val="24"/>
        </w:rPr>
        <w:t xml:space="preserve"> Moskevská </w:t>
      </w:r>
      <w:r w:rsidR="005F39C2">
        <w:rPr>
          <w:sz w:val="24"/>
          <w:szCs w:val="24"/>
        </w:rPr>
        <w:t xml:space="preserve">čp. </w:t>
      </w:r>
      <w:r w:rsidR="008426F4">
        <w:rPr>
          <w:sz w:val="24"/>
          <w:szCs w:val="24"/>
        </w:rPr>
        <w:t>7</w:t>
      </w:r>
      <w:r w:rsidR="00A23A74">
        <w:rPr>
          <w:sz w:val="24"/>
          <w:szCs w:val="24"/>
        </w:rPr>
        <w:t xml:space="preserve"> a</w:t>
      </w:r>
      <w:r w:rsidR="008426F4">
        <w:rPr>
          <w:sz w:val="24"/>
          <w:szCs w:val="24"/>
        </w:rPr>
        <w:t xml:space="preserve"> </w:t>
      </w:r>
      <w:r w:rsidR="005F39C2">
        <w:rPr>
          <w:sz w:val="24"/>
          <w:szCs w:val="24"/>
        </w:rPr>
        <w:t xml:space="preserve">čp. </w:t>
      </w:r>
      <w:r w:rsidR="008426F4">
        <w:rPr>
          <w:sz w:val="24"/>
          <w:szCs w:val="24"/>
        </w:rPr>
        <w:t>8, Česká Lípa</w:t>
      </w:r>
      <w:r>
        <w:rPr>
          <w:sz w:val="24"/>
          <w:szCs w:val="24"/>
        </w:rPr>
        <w:t xml:space="preserve"> </w:t>
      </w:r>
      <w:r w:rsidR="00F900A9">
        <w:rPr>
          <w:sz w:val="24"/>
          <w:szCs w:val="24"/>
        </w:rPr>
        <w:t>(dále jen „Objekt E“);</w:t>
      </w:r>
    </w:p>
    <w:p w14:paraId="431753BD" w14:textId="48DFE4B0" w:rsidR="00287025" w:rsidRDefault="004B4C3C" w:rsidP="00287025">
      <w:pPr>
        <w:pStyle w:val="Odstavecseseznamem"/>
        <w:numPr>
          <w:ilvl w:val="1"/>
          <w:numId w:val="3"/>
        </w:numPr>
        <w:jc w:val="both"/>
        <w:rPr>
          <w:sz w:val="24"/>
          <w:szCs w:val="24"/>
        </w:rPr>
      </w:pPr>
      <w:r>
        <w:rPr>
          <w:sz w:val="24"/>
          <w:szCs w:val="24"/>
        </w:rPr>
        <w:t xml:space="preserve">      </w:t>
      </w:r>
      <w:r w:rsidR="008426F4">
        <w:rPr>
          <w:sz w:val="24"/>
          <w:szCs w:val="24"/>
        </w:rPr>
        <w:t>Jindřicha z </w:t>
      </w:r>
      <w:proofErr w:type="spellStart"/>
      <w:r w:rsidR="008426F4">
        <w:rPr>
          <w:sz w:val="24"/>
          <w:szCs w:val="24"/>
        </w:rPr>
        <w:t>Lipé</w:t>
      </w:r>
      <w:proofErr w:type="spellEnd"/>
      <w:r w:rsidR="008426F4">
        <w:rPr>
          <w:sz w:val="24"/>
          <w:szCs w:val="24"/>
        </w:rPr>
        <w:t xml:space="preserve"> </w:t>
      </w:r>
      <w:r w:rsidR="005F39C2">
        <w:rPr>
          <w:sz w:val="24"/>
          <w:szCs w:val="24"/>
        </w:rPr>
        <w:t xml:space="preserve">čp. </w:t>
      </w:r>
      <w:r w:rsidR="008426F4">
        <w:rPr>
          <w:sz w:val="24"/>
          <w:szCs w:val="24"/>
        </w:rPr>
        <w:t xml:space="preserve">127, Česká Lípa </w:t>
      </w:r>
      <w:r w:rsidR="00F900A9">
        <w:rPr>
          <w:sz w:val="24"/>
          <w:szCs w:val="24"/>
        </w:rPr>
        <w:t>(dále jen „Objekt F“);</w:t>
      </w:r>
      <w:r w:rsidR="00E029B4">
        <w:rPr>
          <w:sz w:val="24"/>
          <w:szCs w:val="24"/>
        </w:rPr>
        <w:t xml:space="preserve"> </w:t>
      </w:r>
    </w:p>
    <w:p w14:paraId="70F464E1" w14:textId="77777777" w:rsidR="00D8548C" w:rsidRDefault="00D8548C" w:rsidP="00D8548C">
      <w:pPr>
        <w:autoSpaceDE w:val="0"/>
        <w:autoSpaceDN w:val="0"/>
        <w:adjustRightInd w:val="0"/>
        <w:jc w:val="both"/>
        <w:rPr>
          <w:rFonts w:eastAsia="HiddenHorzOCR"/>
          <w:b/>
          <w:bCs/>
          <w:iCs/>
          <w:sz w:val="24"/>
          <w:szCs w:val="24"/>
        </w:rPr>
      </w:pPr>
    </w:p>
    <w:p w14:paraId="6ACF092A" w14:textId="77777777" w:rsidR="00D8548C" w:rsidRPr="00942BE9" w:rsidRDefault="00A77349" w:rsidP="00A56EC9">
      <w:pPr>
        <w:numPr>
          <w:ilvl w:val="0"/>
          <w:numId w:val="3"/>
        </w:numPr>
        <w:ind w:left="284" w:hanging="284"/>
        <w:jc w:val="both"/>
        <w:rPr>
          <w:rFonts w:eastAsia="HiddenHorzOCR"/>
          <w:sz w:val="24"/>
          <w:szCs w:val="24"/>
        </w:rPr>
      </w:pPr>
      <w:r w:rsidRPr="00942BE9">
        <w:rPr>
          <w:rFonts w:eastAsia="HiddenHorzOCR"/>
          <w:sz w:val="24"/>
          <w:szCs w:val="24"/>
        </w:rPr>
        <w:t>P</w:t>
      </w:r>
      <w:r w:rsidR="008127B6" w:rsidRPr="00942BE9">
        <w:rPr>
          <w:rFonts w:eastAsia="HiddenHorzOCR"/>
          <w:sz w:val="24"/>
          <w:szCs w:val="24"/>
        </w:rPr>
        <w:t xml:space="preserve">odrobná specifikace plněním zhotovitele dotčených prostor a podrobná specifikace sjednaného rozsahu a četnosti prací a dalších plnění zhotovitele je uvedena v příloze č. </w:t>
      </w:r>
      <w:r w:rsidR="00A56EC9" w:rsidRPr="00942BE9">
        <w:rPr>
          <w:rFonts w:eastAsia="HiddenHorzOCR"/>
          <w:sz w:val="24"/>
          <w:szCs w:val="24"/>
        </w:rPr>
        <w:t>1</w:t>
      </w:r>
      <w:r w:rsidR="004E3FB6">
        <w:rPr>
          <w:rFonts w:eastAsia="HiddenHorzOCR"/>
          <w:sz w:val="24"/>
          <w:szCs w:val="24"/>
        </w:rPr>
        <w:t xml:space="preserve"> </w:t>
      </w:r>
      <w:r w:rsidR="0074780E" w:rsidRPr="00942BE9">
        <w:rPr>
          <w:rFonts w:eastAsia="HiddenHorzOCR"/>
          <w:sz w:val="24"/>
          <w:szCs w:val="24"/>
        </w:rPr>
        <w:t>a</w:t>
      </w:r>
      <w:r w:rsidR="004E3FB6">
        <w:rPr>
          <w:rFonts w:eastAsia="HiddenHorzOCR"/>
          <w:sz w:val="24"/>
          <w:szCs w:val="24"/>
        </w:rPr>
        <w:t>)</w:t>
      </w:r>
      <w:r w:rsidR="00AC529A">
        <w:rPr>
          <w:rFonts w:eastAsia="HiddenHorzOCR"/>
          <w:sz w:val="24"/>
          <w:szCs w:val="24"/>
        </w:rPr>
        <w:t>, b</w:t>
      </w:r>
      <w:r w:rsidR="004E3FB6">
        <w:rPr>
          <w:rFonts w:eastAsia="HiddenHorzOCR"/>
          <w:sz w:val="24"/>
          <w:szCs w:val="24"/>
        </w:rPr>
        <w:t>)</w:t>
      </w:r>
      <w:r w:rsidR="00AC529A">
        <w:rPr>
          <w:rFonts w:eastAsia="HiddenHorzOCR"/>
          <w:sz w:val="24"/>
          <w:szCs w:val="24"/>
        </w:rPr>
        <w:t xml:space="preserve"> a c)</w:t>
      </w:r>
      <w:r w:rsidR="00A56EC9" w:rsidRPr="00942BE9">
        <w:rPr>
          <w:rFonts w:eastAsia="HiddenHorzOCR"/>
          <w:sz w:val="24"/>
          <w:szCs w:val="24"/>
        </w:rPr>
        <w:t xml:space="preserve"> této smlouvy</w:t>
      </w:r>
      <w:r w:rsidRPr="00942BE9">
        <w:rPr>
          <w:rFonts w:eastAsia="HiddenHorzOCR"/>
          <w:sz w:val="24"/>
          <w:szCs w:val="24"/>
        </w:rPr>
        <w:t xml:space="preserve">. </w:t>
      </w:r>
    </w:p>
    <w:p w14:paraId="239F9329" w14:textId="77777777" w:rsidR="00C1775E" w:rsidRDefault="00C1775E" w:rsidP="00A56EC9">
      <w:pPr>
        <w:ind w:left="284"/>
        <w:jc w:val="both"/>
        <w:rPr>
          <w:rFonts w:eastAsia="HiddenHorzOCR"/>
          <w:sz w:val="24"/>
          <w:szCs w:val="24"/>
        </w:rPr>
      </w:pPr>
    </w:p>
    <w:p w14:paraId="3BDD4BF5" w14:textId="77777777" w:rsidR="00886826" w:rsidRPr="00886826" w:rsidRDefault="00C1775E" w:rsidP="00886826">
      <w:pPr>
        <w:ind w:left="284"/>
        <w:jc w:val="both"/>
        <w:rPr>
          <w:rFonts w:eastAsia="HiddenHorzOCR"/>
          <w:sz w:val="24"/>
          <w:szCs w:val="24"/>
        </w:rPr>
      </w:pPr>
      <w:r>
        <w:rPr>
          <w:rFonts w:eastAsia="HiddenHorzOCR"/>
          <w:sz w:val="24"/>
          <w:szCs w:val="24"/>
        </w:rPr>
        <w:t xml:space="preserve"> </w:t>
      </w:r>
    </w:p>
    <w:p w14:paraId="33B7DB75" w14:textId="77777777" w:rsidR="00D8548C" w:rsidRDefault="00D8548C" w:rsidP="00D8548C">
      <w:pPr>
        <w:numPr>
          <w:ilvl w:val="0"/>
          <w:numId w:val="3"/>
        </w:numPr>
        <w:ind w:left="284" w:hanging="284"/>
        <w:jc w:val="both"/>
        <w:rPr>
          <w:rFonts w:eastAsia="HiddenHorzOCR"/>
          <w:sz w:val="24"/>
          <w:szCs w:val="24"/>
        </w:rPr>
      </w:pPr>
      <w:r>
        <w:rPr>
          <w:rFonts w:eastAsia="HiddenHorzOCR"/>
          <w:sz w:val="24"/>
          <w:szCs w:val="24"/>
        </w:rPr>
        <w:lastRenderedPageBreak/>
        <w:t>Předmět</w:t>
      </w:r>
      <w:r w:rsidR="000F467E">
        <w:rPr>
          <w:rFonts w:eastAsia="HiddenHorzOCR"/>
          <w:sz w:val="24"/>
          <w:szCs w:val="24"/>
        </w:rPr>
        <w:t>em</w:t>
      </w:r>
      <w:r>
        <w:rPr>
          <w:rFonts w:eastAsia="HiddenHorzOCR"/>
          <w:sz w:val="24"/>
          <w:szCs w:val="24"/>
        </w:rPr>
        <w:t xml:space="preserve"> plnění</w:t>
      </w:r>
      <w:ins w:id="0" w:author="Mgr. Petr Trejbal" w:date="2018-07-23T14:57:00Z">
        <w:r w:rsidR="00CC0809">
          <w:rPr>
            <w:rFonts w:eastAsia="HiddenHorzOCR"/>
            <w:sz w:val="24"/>
            <w:szCs w:val="24"/>
          </w:rPr>
          <w:t xml:space="preserve"> </w:t>
        </w:r>
      </w:ins>
      <w:r w:rsidR="00CC0809">
        <w:rPr>
          <w:rFonts w:eastAsia="HiddenHorzOCR"/>
          <w:sz w:val="24"/>
          <w:szCs w:val="24"/>
        </w:rPr>
        <w:t>této</w:t>
      </w:r>
      <w:r>
        <w:rPr>
          <w:rFonts w:eastAsia="HiddenHorzOCR"/>
          <w:sz w:val="24"/>
          <w:szCs w:val="24"/>
        </w:rPr>
        <w:t xml:space="preserve"> smlouvy je:</w:t>
      </w:r>
    </w:p>
    <w:p w14:paraId="2F6AEF19" w14:textId="77777777" w:rsidR="00033196" w:rsidRDefault="00033196" w:rsidP="00033196">
      <w:pPr>
        <w:ind w:left="284"/>
        <w:jc w:val="both"/>
        <w:rPr>
          <w:rFonts w:eastAsia="HiddenHorzOCR"/>
          <w:sz w:val="24"/>
          <w:szCs w:val="24"/>
        </w:rPr>
      </w:pPr>
    </w:p>
    <w:p w14:paraId="34635285" w14:textId="77777777" w:rsidR="00033196" w:rsidRDefault="00033196" w:rsidP="00990AF8">
      <w:pPr>
        <w:pStyle w:val="Odstavecseseznamem"/>
        <w:numPr>
          <w:ilvl w:val="1"/>
          <w:numId w:val="3"/>
        </w:numPr>
        <w:ind w:left="641" w:hanging="357"/>
        <w:jc w:val="both"/>
        <w:rPr>
          <w:sz w:val="24"/>
          <w:szCs w:val="24"/>
        </w:rPr>
      </w:pPr>
      <w:r w:rsidRPr="00033196">
        <w:rPr>
          <w:sz w:val="24"/>
          <w:szCs w:val="24"/>
        </w:rPr>
        <w:t>Pr</w:t>
      </w:r>
      <w:r w:rsidR="00D8548C" w:rsidRPr="00033196">
        <w:rPr>
          <w:sz w:val="24"/>
          <w:szCs w:val="24"/>
        </w:rPr>
        <w:t>avideln</w:t>
      </w:r>
      <w:r w:rsidRPr="00033196">
        <w:rPr>
          <w:sz w:val="24"/>
          <w:szCs w:val="24"/>
        </w:rPr>
        <w:t>ý</w:t>
      </w:r>
      <w:r w:rsidR="00D8548C" w:rsidRPr="00033196">
        <w:rPr>
          <w:sz w:val="24"/>
          <w:szCs w:val="24"/>
        </w:rPr>
        <w:t xml:space="preserve"> úklid</w:t>
      </w:r>
      <w:r w:rsidRPr="00033196">
        <w:rPr>
          <w:sz w:val="24"/>
          <w:szCs w:val="24"/>
        </w:rPr>
        <w:t>, jehož součástí</w:t>
      </w:r>
      <w:r w:rsidR="00D8548C" w:rsidRPr="00033196">
        <w:rPr>
          <w:sz w:val="24"/>
          <w:szCs w:val="24"/>
        </w:rPr>
        <w:t xml:space="preserve"> je podle této smlouvy</w:t>
      </w:r>
      <w:r w:rsidR="00A41F69" w:rsidRPr="00033196">
        <w:rPr>
          <w:sz w:val="24"/>
          <w:szCs w:val="24"/>
        </w:rPr>
        <w:t xml:space="preserve"> dodávka a </w:t>
      </w:r>
      <w:r w:rsidR="00D8548C" w:rsidRPr="00033196">
        <w:rPr>
          <w:sz w:val="24"/>
          <w:szCs w:val="24"/>
        </w:rPr>
        <w:t>použití čisticích, dezinfekčních a údržbových prostředků, úklidových strojů, nástrojů, potřeb a  PVC pytlů na odpad, které zhotovitel běžně využívá k provádění pravidelného úklidu.</w:t>
      </w:r>
      <w:r w:rsidRPr="00033196">
        <w:t xml:space="preserve"> </w:t>
      </w:r>
      <w:r w:rsidRPr="00033196">
        <w:rPr>
          <w:sz w:val="24"/>
          <w:szCs w:val="24"/>
        </w:rPr>
        <w:t>Součástí pravidelného úklidu je podle této smlouvy sběr tříděného odpadu a jeho ukládání do vyhrazených nádob.</w:t>
      </w:r>
    </w:p>
    <w:p w14:paraId="61619A3F" w14:textId="77777777" w:rsidR="00033196" w:rsidRDefault="00033196" w:rsidP="00990AF8">
      <w:pPr>
        <w:ind w:left="360"/>
        <w:jc w:val="both"/>
        <w:rPr>
          <w:sz w:val="24"/>
          <w:szCs w:val="24"/>
        </w:rPr>
      </w:pPr>
    </w:p>
    <w:p w14:paraId="78674C3C" w14:textId="4CD9A5BB" w:rsidR="00D8548C" w:rsidRDefault="000F467E" w:rsidP="00990AF8">
      <w:pPr>
        <w:numPr>
          <w:ilvl w:val="1"/>
          <w:numId w:val="3"/>
        </w:numPr>
        <w:spacing w:before="60"/>
        <w:ind w:left="641" w:hanging="357"/>
        <w:jc w:val="both"/>
        <w:rPr>
          <w:sz w:val="24"/>
          <w:szCs w:val="24"/>
        </w:rPr>
      </w:pPr>
      <w:r>
        <w:rPr>
          <w:sz w:val="24"/>
          <w:szCs w:val="24"/>
        </w:rPr>
        <w:t>D</w:t>
      </w:r>
      <w:r w:rsidR="00033196" w:rsidRPr="00033196">
        <w:rPr>
          <w:sz w:val="24"/>
          <w:szCs w:val="24"/>
        </w:rPr>
        <w:t xml:space="preserve">odání a průběžné doplňování hygienických prostředků (toaletní papír, tekuté mýdlo, papírové ručníky, osvěžovač vzduchu, prostředek na mytí nádobí, </w:t>
      </w:r>
      <w:r w:rsidR="007702A1">
        <w:rPr>
          <w:sz w:val="24"/>
          <w:szCs w:val="24"/>
        </w:rPr>
        <w:t xml:space="preserve">závěsná vůně na WC, </w:t>
      </w:r>
      <w:r w:rsidR="00033196" w:rsidRPr="00033196">
        <w:rPr>
          <w:sz w:val="24"/>
          <w:szCs w:val="24"/>
        </w:rPr>
        <w:t>hygienické sáčky) na sociální zařízení a do kuchyněk (viz. příloha č. 4 Jednotkové ceny hygienických prostředků)</w:t>
      </w:r>
      <w:r w:rsidR="00945290">
        <w:rPr>
          <w:sz w:val="24"/>
          <w:szCs w:val="24"/>
        </w:rPr>
        <w:t>, které budou fakturovány</w:t>
      </w:r>
      <w:r w:rsidR="00033196" w:rsidRPr="00033196">
        <w:rPr>
          <w:sz w:val="24"/>
          <w:szCs w:val="24"/>
        </w:rPr>
        <w:t xml:space="preserve"> měsíčně na základě skutečného </w:t>
      </w:r>
      <w:r w:rsidR="00990AF8">
        <w:rPr>
          <w:sz w:val="24"/>
          <w:szCs w:val="24"/>
        </w:rPr>
        <w:t>počtu prostředků doplněných zhotovitelem na místo určení</w:t>
      </w:r>
      <w:r w:rsidR="00033196" w:rsidRPr="00033196">
        <w:rPr>
          <w:sz w:val="24"/>
          <w:szCs w:val="24"/>
        </w:rPr>
        <w:t>.</w:t>
      </w:r>
    </w:p>
    <w:p w14:paraId="2DE48279" w14:textId="77777777" w:rsidR="00D8548C" w:rsidRDefault="00D8548C" w:rsidP="00D8548C">
      <w:pPr>
        <w:ind w:left="1259"/>
        <w:jc w:val="both"/>
        <w:rPr>
          <w:rFonts w:ascii="Arial" w:hAnsi="Arial" w:cs="Arial"/>
        </w:rPr>
      </w:pPr>
    </w:p>
    <w:p w14:paraId="326E2C5B" w14:textId="77777777" w:rsidR="00D8548C" w:rsidRDefault="00D8548C" w:rsidP="00D8548C">
      <w:pPr>
        <w:numPr>
          <w:ilvl w:val="0"/>
          <w:numId w:val="3"/>
        </w:numPr>
        <w:ind w:left="284" w:hanging="284"/>
        <w:jc w:val="both"/>
        <w:rPr>
          <w:rFonts w:eastAsia="HiddenHorzOCR"/>
          <w:sz w:val="24"/>
          <w:szCs w:val="24"/>
        </w:rPr>
      </w:pPr>
      <w:r>
        <w:rPr>
          <w:rFonts w:eastAsia="HiddenHorzOCR"/>
          <w:sz w:val="24"/>
          <w:szCs w:val="24"/>
        </w:rPr>
        <w:t>Při provádění úklidových a dezinfekčních prací je zhotovitel povinen dodržovat obvyklé metody provádění úklidových a dezinfekčních prací. Chemické složení čistících</w:t>
      </w:r>
      <w:r>
        <w:rPr>
          <w:rFonts w:eastAsia="HiddenHorzOCR"/>
          <w:sz w:val="24"/>
          <w:szCs w:val="24"/>
        </w:rPr>
        <w:br/>
        <w:t>a dezinfekčních prostředků, použitá technologie úklidu a čištění i dezinfekce musí odpovídat požadavkům čištěných materiálů.</w:t>
      </w:r>
    </w:p>
    <w:p w14:paraId="47A87513" w14:textId="77777777" w:rsidR="00D8548C" w:rsidRDefault="00D8548C" w:rsidP="00D8548C">
      <w:pPr>
        <w:ind w:left="284"/>
        <w:jc w:val="both"/>
        <w:rPr>
          <w:rFonts w:eastAsia="HiddenHorzOCR"/>
          <w:sz w:val="24"/>
          <w:szCs w:val="24"/>
        </w:rPr>
      </w:pPr>
    </w:p>
    <w:p w14:paraId="24A047D3" w14:textId="77777777" w:rsidR="00D8548C" w:rsidRDefault="00D8548C" w:rsidP="00D8548C">
      <w:pPr>
        <w:numPr>
          <w:ilvl w:val="0"/>
          <w:numId w:val="3"/>
        </w:numPr>
        <w:ind w:left="284" w:hanging="284"/>
        <w:jc w:val="both"/>
        <w:rPr>
          <w:rFonts w:eastAsia="HiddenHorzOCR"/>
          <w:sz w:val="24"/>
          <w:szCs w:val="24"/>
        </w:rPr>
      </w:pPr>
      <w:r>
        <w:rPr>
          <w:rFonts w:eastAsia="HiddenHorzOCR"/>
          <w:sz w:val="24"/>
          <w:szCs w:val="24"/>
        </w:rPr>
        <w:t>Úklid a dezinfekce všech prostor podle této smlouvy musí odpovídat příslušným hygienickým normám.</w:t>
      </w:r>
    </w:p>
    <w:p w14:paraId="33F02F09" w14:textId="77777777" w:rsidR="005B1DFB" w:rsidRDefault="005B1DFB" w:rsidP="005B1DFB">
      <w:pPr>
        <w:pStyle w:val="Odstavecseseznamem"/>
        <w:rPr>
          <w:rFonts w:eastAsia="HiddenHorzOCR"/>
          <w:sz w:val="24"/>
          <w:szCs w:val="24"/>
        </w:rPr>
      </w:pPr>
    </w:p>
    <w:p w14:paraId="20494DC1" w14:textId="42748080" w:rsidR="00003489" w:rsidRDefault="00003489" w:rsidP="00003489">
      <w:pPr>
        <w:numPr>
          <w:ilvl w:val="0"/>
          <w:numId w:val="3"/>
        </w:numPr>
        <w:ind w:left="284" w:hanging="284"/>
        <w:jc w:val="both"/>
        <w:rPr>
          <w:rFonts w:eastAsia="HiddenHorzOCR"/>
          <w:sz w:val="24"/>
          <w:szCs w:val="24"/>
        </w:rPr>
      </w:pPr>
      <w:r>
        <w:rPr>
          <w:rFonts w:eastAsia="HiddenHorzOCR"/>
          <w:sz w:val="24"/>
          <w:szCs w:val="24"/>
        </w:rPr>
        <w:t>Zhotovitel je povinen na žádost objednatele provést úklid či dezinfekci objednatelem stanovených prostor (objektu) nad rám</w:t>
      </w:r>
      <w:r w:rsidR="00CC0809">
        <w:rPr>
          <w:rFonts w:eastAsia="HiddenHorzOCR"/>
          <w:sz w:val="24"/>
          <w:szCs w:val="24"/>
        </w:rPr>
        <w:t>e</w:t>
      </w:r>
      <w:r>
        <w:rPr>
          <w:rFonts w:eastAsia="HiddenHorzOCR"/>
          <w:sz w:val="24"/>
          <w:szCs w:val="24"/>
        </w:rPr>
        <w:t>c sjednaného plnění v případě provozu objektu</w:t>
      </w:r>
      <w:r>
        <w:rPr>
          <w:rFonts w:eastAsia="HiddenHorzOCR"/>
          <w:sz w:val="24"/>
          <w:szCs w:val="24"/>
        </w:rPr>
        <w:br/>
        <w:t>o víkendech, či v případě jiné potřeby využití objektu. V takovém případ</w:t>
      </w:r>
      <w:r w:rsidR="001C4B29">
        <w:rPr>
          <w:rFonts w:eastAsia="HiddenHorzOCR"/>
          <w:sz w:val="24"/>
          <w:szCs w:val="24"/>
        </w:rPr>
        <w:t>ě</w:t>
      </w:r>
      <w:r>
        <w:rPr>
          <w:rFonts w:eastAsia="HiddenHorzOCR"/>
          <w:sz w:val="24"/>
          <w:szCs w:val="24"/>
        </w:rPr>
        <w:t xml:space="preserve"> objednatel vyzve zhotovitele k zajištění plnění písemně nejméně 14 kalendářních dní předem.  </w:t>
      </w:r>
    </w:p>
    <w:p w14:paraId="3738A4A7" w14:textId="77777777" w:rsidR="006D7624" w:rsidRDefault="006D7624" w:rsidP="006D7624">
      <w:pPr>
        <w:pStyle w:val="Odstavecseseznamem"/>
        <w:rPr>
          <w:rFonts w:eastAsia="HiddenHorzOCR"/>
          <w:sz w:val="24"/>
          <w:szCs w:val="24"/>
        </w:rPr>
      </w:pPr>
    </w:p>
    <w:p w14:paraId="131175B5" w14:textId="77777777" w:rsidR="00D8548C" w:rsidRPr="003C036D" w:rsidRDefault="006D7624" w:rsidP="00D8548C">
      <w:pPr>
        <w:numPr>
          <w:ilvl w:val="0"/>
          <w:numId w:val="3"/>
        </w:numPr>
        <w:ind w:left="284" w:hanging="284"/>
        <w:jc w:val="both"/>
        <w:rPr>
          <w:rFonts w:ascii="Arial" w:hAnsi="Arial" w:cs="Arial"/>
        </w:rPr>
      </w:pPr>
      <w:r w:rsidRPr="003C036D">
        <w:rPr>
          <w:rFonts w:eastAsia="HiddenHorzOCR"/>
          <w:sz w:val="24"/>
          <w:szCs w:val="24"/>
        </w:rPr>
        <w:t xml:space="preserve">Zhotovitel je povinen na vyžádání objednatele snížit rozsah uklízených, resp. dezinfikovaných prostor v období sníženého provozu (např. dovolené apod.). Snížený rozsah uklízených a dezinfikovaných ploch a období, po které bude snížený rozsah uklízených ploch prováděn, stanoví objednatel písemně nejméně týden předem. </w:t>
      </w:r>
    </w:p>
    <w:p w14:paraId="1FDD6ED5" w14:textId="77777777" w:rsidR="003C036D" w:rsidRDefault="003C036D" w:rsidP="003C036D">
      <w:pPr>
        <w:pStyle w:val="Odstavecseseznamem"/>
        <w:rPr>
          <w:rFonts w:ascii="Arial" w:hAnsi="Arial" w:cs="Arial"/>
        </w:rPr>
      </w:pPr>
    </w:p>
    <w:p w14:paraId="0CF19F33" w14:textId="77777777" w:rsidR="00D8548C" w:rsidRDefault="00D8548C" w:rsidP="00D8548C">
      <w:pPr>
        <w:numPr>
          <w:ilvl w:val="0"/>
          <w:numId w:val="3"/>
        </w:numPr>
        <w:ind w:left="284" w:hanging="284"/>
        <w:jc w:val="both"/>
        <w:rPr>
          <w:rFonts w:eastAsia="HiddenHorzOCR"/>
          <w:sz w:val="24"/>
          <w:szCs w:val="24"/>
        </w:rPr>
      </w:pPr>
      <w:r>
        <w:rPr>
          <w:rFonts w:eastAsia="HiddenHorzOCR"/>
          <w:sz w:val="24"/>
          <w:szCs w:val="24"/>
        </w:rPr>
        <w:t xml:space="preserve">Případné změny závazku ze smlouvy o dílo budou provedeny v souladu s ustanoveními </w:t>
      </w:r>
      <w:r>
        <w:rPr>
          <w:rFonts w:eastAsia="HiddenHorzOCR"/>
          <w:sz w:val="24"/>
          <w:szCs w:val="24"/>
        </w:rPr>
        <w:br/>
        <w:t>§ 222 ZZVZ v platném znění.</w:t>
      </w:r>
    </w:p>
    <w:p w14:paraId="2C751563" w14:textId="77777777" w:rsidR="00F14FA3" w:rsidRDefault="00F14FA3" w:rsidP="00F14FA3">
      <w:pPr>
        <w:pStyle w:val="Odstavecseseznamem"/>
        <w:rPr>
          <w:rFonts w:eastAsia="HiddenHorzOCR"/>
          <w:sz w:val="24"/>
          <w:szCs w:val="24"/>
        </w:rPr>
      </w:pPr>
    </w:p>
    <w:p w14:paraId="22C230BD" w14:textId="77777777" w:rsidR="00D8548C" w:rsidRDefault="00D8548C" w:rsidP="00D8548C">
      <w:pPr>
        <w:numPr>
          <w:ilvl w:val="0"/>
          <w:numId w:val="1"/>
        </w:numPr>
        <w:ind w:left="0" w:firstLine="0"/>
        <w:jc w:val="center"/>
        <w:rPr>
          <w:rFonts w:ascii="Arial" w:hAnsi="Arial" w:cs="Arial"/>
          <w:b/>
          <w:caps/>
          <w:sz w:val="28"/>
        </w:rPr>
      </w:pPr>
      <w:r>
        <w:rPr>
          <w:b/>
          <w:caps/>
          <w:sz w:val="24"/>
          <w:szCs w:val="24"/>
        </w:rPr>
        <w:t>Podklady pro uzavření smlouvy</w:t>
      </w:r>
    </w:p>
    <w:p w14:paraId="0ED477DD" w14:textId="77777777" w:rsidR="00D8548C" w:rsidRDefault="00D8548C" w:rsidP="00D8548C">
      <w:pPr>
        <w:pStyle w:val="Zkladntextodsazen2"/>
        <w:ind w:left="0"/>
        <w:rPr>
          <w:rFonts w:cs="Arial"/>
          <w:b/>
        </w:rPr>
      </w:pPr>
    </w:p>
    <w:p w14:paraId="08070B6A" w14:textId="69BAF8BC" w:rsidR="00D8548C" w:rsidRDefault="00D8548C" w:rsidP="00D8548C">
      <w:pPr>
        <w:numPr>
          <w:ilvl w:val="0"/>
          <w:numId w:val="6"/>
        </w:numPr>
        <w:ind w:left="284" w:hanging="284"/>
        <w:jc w:val="both"/>
        <w:rPr>
          <w:b/>
          <w:sz w:val="24"/>
          <w:szCs w:val="24"/>
        </w:rPr>
      </w:pPr>
      <w:r>
        <w:rPr>
          <w:sz w:val="24"/>
          <w:szCs w:val="24"/>
        </w:rPr>
        <w:t xml:space="preserve">Podkladem pro uzavření této smlouvy je zadávací dokumentace k zadávacímu řízení </w:t>
      </w:r>
      <w:r>
        <w:rPr>
          <w:sz w:val="24"/>
          <w:szCs w:val="24"/>
        </w:rPr>
        <w:br/>
        <w:t>dle ZZVZ (ev. č. VZ</w:t>
      </w:r>
      <w:r w:rsidR="0053245F">
        <w:rPr>
          <w:sz w:val="24"/>
          <w:szCs w:val="24"/>
        </w:rPr>
        <w:t>………………</w:t>
      </w:r>
      <w:r>
        <w:rPr>
          <w:sz w:val="24"/>
          <w:szCs w:val="24"/>
        </w:rPr>
        <w:t xml:space="preserve">) s názvem </w:t>
      </w:r>
      <w:r>
        <w:rPr>
          <w:b/>
          <w:sz w:val="24"/>
          <w:szCs w:val="24"/>
        </w:rPr>
        <w:t xml:space="preserve">„Zajištění úklidových služeb pro </w:t>
      </w:r>
      <w:proofErr w:type="spellStart"/>
      <w:r w:rsidR="0043528F">
        <w:rPr>
          <w:b/>
          <w:sz w:val="24"/>
          <w:szCs w:val="24"/>
        </w:rPr>
        <w:t>MěÚ</w:t>
      </w:r>
      <w:proofErr w:type="spellEnd"/>
      <w:r w:rsidR="0043528F">
        <w:rPr>
          <w:b/>
          <w:sz w:val="24"/>
          <w:szCs w:val="24"/>
        </w:rPr>
        <w:t xml:space="preserve"> </w:t>
      </w:r>
      <w:r>
        <w:rPr>
          <w:b/>
          <w:sz w:val="24"/>
          <w:szCs w:val="24"/>
        </w:rPr>
        <w:t xml:space="preserve">Česká Lípa“ </w:t>
      </w:r>
      <w:r>
        <w:rPr>
          <w:sz w:val="24"/>
          <w:szCs w:val="24"/>
        </w:rPr>
        <w:t>vedená pod č.j. MUCL/</w:t>
      </w:r>
      <w:r w:rsidR="00A27A06">
        <w:rPr>
          <w:sz w:val="24"/>
          <w:szCs w:val="24"/>
        </w:rPr>
        <w:t>86322</w:t>
      </w:r>
      <w:r>
        <w:rPr>
          <w:sz w:val="24"/>
          <w:szCs w:val="24"/>
        </w:rPr>
        <w:t>/2018 ze dne</w:t>
      </w:r>
      <w:r w:rsidR="00A27A06">
        <w:rPr>
          <w:sz w:val="24"/>
          <w:szCs w:val="24"/>
        </w:rPr>
        <w:t xml:space="preserve"> 9.8.2018</w:t>
      </w:r>
      <w:bookmarkStart w:id="1" w:name="_GoBack"/>
      <w:bookmarkEnd w:id="1"/>
      <w:r>
        <w:rPr>
          <w:sz w:val="24"/>
          <w:szCs w:val="24"/>
        </w:rPr>
        <w:t xml:space="preserve"> na základě které byl proveden výběr zhotovitele a podle níž byla nabídka zhotovitele vybrána jako nejvhodnější. Zhotovitel je povinen při realizaci předmětu plnění této smlouvy dodržet podmínky vyplývající ze zadávací dokumentace.</w:t>
      </w:r>
    </w:p>
    <w:p w14:paraId="114DA8D8" w14:textId="77777777" w:rsidR="00D8548C" w:rsidRDefault="00D8548C" w:rsidP="00D8548C">
      <w:pPr>
        <w:ind w:left="284"/>
        <w:jc w:val="both"/>
        <w:rPr>
          <w:rFonts w:ascii="Arial" w:hAnsi="Arial" w:cs="Arial"/>
        </w:rPr>
      </w:pPr>
    </w:p>
    <w:p w14:paraId="6B5316F2" w14:textId="77777777" w:rsidR="00D8548C" w:rsidRDefault="00D8548C" w:rsidP="00D8548C">
      <w:pPr>
        <w:numPr>
          <w:ilvl w:val="0"/>
          <w:numId w:val="6"/>
        </w:numPr>
        <w:ind w:left="284" w:hanging="284"/>
        <w:jc w:val="both"/>
        <w:rPr>
          <w:sz w:val="24"/>
          <w:szCs w:val="24"/>
        </w:rPr>
      </w:pPr>
      <w:r>
        <w:rPr>
          <w:sz w:val="24"/>
          <w:szCs w:val="24"/>
        </w:rPr>
        <w:t xml:space="preserve">Podkladem pro uzavření této smlouvy je dále Nabídka zhotovitele </w:t>
      </w:r>
      <w:proofErr w:type="spellStart"/>
      <w:proofErr w:type="gramStart"/>
      <w:r w:rsidR="0053245F">
        <w:rPr>
          <w:sz w:val="24"/>
          <w:szCs w:val="24"/>
        </w:rPr>
        <w:t>č.j</w:t>
      </w:r>
      <w:proofErr w:type="spellEnd"/>
      <w:proofErr w:type="gramEnd"/>
      <w:r w:rsidR="0053245F">
        <w:rPr>
          <w:sz w:val="24"/>
          <w:szCs w:val="24"/>
        </w:rPr>
        <w:t>………………ze dne……………….</w:t>
      </w:r>
      <w:r>
        <w:rPr>
          <w:sz w:val="24"/>
          <w:szCs w:val="24"/>
        </w:rPr>
        <w:t xml:space="preserve">podaná zhotovitelem jako uchazečem ve výše uvedeném výběrovém řízení (dále </w:t>
      </w:r>
      <w:r w:rsidR="00CC0809">
        <w:rPr>
          <w:sz w:val="24"/>
          <w:szCs w:val="24"/>
        </w:rPr>
        <w:t xml:space="preserve">též </w:t>
      </w:r>
      <w:r>
        <w:rPr>
          <w:sz w:val="24"/>
          <w:szCs w:val="24"/>
        </w:rPr>
        <w:t>jen „</w:t>
      </w:r>
      <w:r>
        <w:rPr>
          <w:b/>
          <w:sz w:val="24"/>
          <w:szCs w:val="24"/>
        </w:rPr>
        <w:t>nabídka zhotovitele</w:t>
      </w:r>
      <w:r>
        <w:rPr>
          <w:sz w:val="24"/>
          <w:szCs w:val="24"/>
        </w:rPr>
        <w:t>“).</w:t>
      </w:r>
    </w:p>
    <w:p w14:paraId="6DA42FC2" w14:textId="77777777" w:rsidR="00D8548C" w:rsidRDefault="00D8548C" w:rsidP="00D8548C">
      <w:pPr>
        <w:pStyle w:val="Odstavecseseznamem"/>
        <w:rPr>
          <w:sz w:val="24"/>
          <w:szCs w:val="24"/>
        </w:rPr>
      </w:pPr>
    </w:p>
    <w:p w14:paraId="4EC90A68" w14:textId="77777777" w:rsidR="00D8548C" w:rsidRDefault="00D8548C" w:rsidP="00D8548C">
      <w:pPr>
        <w:numPr>
          <w:ilvl w:val="0"/>
          <w:numId w:val="6"/>
        </w:numPr>
        <w:ind w:left="284" w:hanging="284"/>
        <w:jc w:val="both"/>
        <w:rPr>
          <w:rFonts w:ascii="Arial" w:hAnsi="Arial" w:cs="Arial"/>
        </w:rPr>
      </w:pPr>
      <w:r>
        <w:rPr>
          <w:sz w:val="24"/>
          <w:szCs w:val="24"/>
        </w:rPr>
        <w:t>Zhotovitel je při realizaci předmětu plnění povinen dodržet podmínky vyplývající z jeho nabídky a dalších podkladů pro uzavření této smlouvy uvedených výše v odst. 1 tohoto článku této smlouvy.</w:t>
      </w:r>
    </w:p>
    <w:p w14:paraId="11A10509" w14:textId="77777777" w:rsidR="00D8548C" w:rsidRDefault="00D8548C" w:rsidP="00D8548C">
      <w:pPr>
        <w:ind w:left="284"/>
        <w:jc w:val="both"/>
        <w:rPr>
          <w:rFonts w:ascii="Arial" w:hAnsi="Arial" w:cs="Arial"/>
        </w:rPr>
      </w:pPr>
    </w:p>
    <w:p w14:paraId="694AE828" w14:textId="77777777" w:rsidR="00D8548C" w:rsidRDefault="00D8548C" w:rsidP="00D8548C">
      <w:pPr>
        <w:numPr>
          <w:ilvl w:val="0"/>
          <w:numId w:val="6"/>
        </w:numPr>
        <w:ind w:left="284" w:hanging="284"/>
        <w:jc w:val="both"/>
        <w:rPr>
          <w:rFonts w:ascii="Arial" w:hAnsi="Arial" w:cs="Arial"/>
        </w:rPr>
      </w:pPr>
      <w:r>
        <w:rPr>
          <w:sz w:val="24"/>
          <w:szCs w:val="24"/>
        </w:rPr>
        <w:t xml:space="preserve">V případě rozporu podmínek zadávací dokumentace a nabídky zhotovitele se použijí vždy podmínky zadávací dokumentace. </w:t>
      </w:r>
    </w:p>
    <w:p w14:paraId="79B94814" w14:textId="77777777" w:rsidR="00D8548C" w:rsidRDefault="00D8548C" w:rsidP="00D8548C">
      <w:pPr>
        <w:pStyle w:val="Odstavecseseznamem"/>
        <w:rPr>
          <w:rFonts w:ascii="Arial" w:hAnsi="Arial" w:cs="Arial"/>
        </w:rPr>
      </w:pPr>
    </w:p>
    <w:p w14:paraId="540F29A4" w14:textId="77777777" w:rsidR="00A56D2E" w:rsidRDefault="00A56D2E" w:rsidP="00D8548C">
      <w:pPr>
        <w:pStyle w:val="Odstavecseseznamem"/>
        <w:rPr>
          <w:rFonts w:ascii="Arial" w:hAnsi="Arial" w:cs="Arial"/>
        </w:rPr>
      </w:pPr>
    </w:p>
    <w:p w14:paraId="64BD5483" w14:textId="77777777" w:rsidR="00A56D2E" w:rsidRDefault="00A56D2E" w:rsidP="00D8548C">
      <w:pPr>
        <w:pStyle w:val="Odstavecseseznamem"/>
        <w:rPr>
          <w:rFonts w:ascii="Arial" w:hAnsi="Arial" w:cs="Arial"/>
        </w:rPr>
      </w:pPr>
    </w:p>
    <w:p w14:paraId="4E6020EC" w14:textId="77777777" w:rsidR="00D8548C" w:rsidRDefault="00D8548C" w:rsidP="00D8548C">
      <w:pPr>
        <w:ind w:left="284"/>
        <w:jc w:val="both"/>
        <w:rPr>
          <w:rFonts w:ascii="Arial" w:hAnsi="Arial" w:cs="Arial"/>
        </w:rPr>
      </w:pPr>
    </w:p>
    <w:p w14:paraId="58DBD6D3" w14:textId="77777777" w:rsidR="00D8548C" w:rsidRDefault="00D8548C" w:rsidP="00D8548C">
      <w:pPr>
        <w:numPr>
          <w:ilvl w:val="0"/>
          <w:numId w:val="1"/>
        </w:numPr>
        <w:ind w:left="0" w:firstLine="0"/>
        <w:jc w:val="center"/>
        <w:rPr>
          <w:b/>
          <w:caps/>
          <w:sz w:val="24"/>
          <w:szCs w:val="24"/>
        </w:rPr>
      </w:pPr>
      <w:r>
        <w:rPr>
          <w:b/>
          <w:caps/>
          <w:sz w:val="24"/>
          <w:szCs w:val="24"/>
        </w:rPr>
        <w:t>Místo A čas plnění Předmětu smlouvy</w:t>
      </w:r>
    </w:p>
    <w:p w14:paraId="04CD355F" w14:textId="77777777" w:rsidR="00D8548C" w:rsidRDefault="00D8548C" w:rsidP="00D8548C">
      <w:pPr>
        <w:pStyle w:val="Zkladntextodsazen2"/>
        <w:ind w:left="567" w:hanging="567"/>
        <w:rPr>
          <w:rFonts w:cs="Arial"/>
        </w:rPr>
      </w:pPr>
    </w:p>
    <w:p w14:paraId="4F853362" w14:textId="77777777" w:rsidR="0043528F" w:rsidRDefault="00D8548C" w:rsidP="00D8548C">
      <w:pPr>
        <w:numPr>
          <w:ilvl w:val="0"/>
          <w:numId w:val="7"/>
        </w:numPr>
        <w:ind w:left="284" w:hanging="284"/>
        <w:jc w:val="both"/>
        <w:rPr>
          <w:sz w:val="24"/>
          <w:szCs w:val="24"/>
        </w:rPr>
      </w:pPr>
      <w:r>
        <w:rPr>
          <w:sz w:val="24"/>
          <w:szCs w:val="24"/>
        </w:rPr>
        <w:t>Mí</w:t>
      </w:r>
      <w:r w:rsidR="0043528F">
        <w:rPr>
          <w:sz w:val="24"/>
          <w:szCs w:val="24"/>
        </w:rPr>
        <w:t xml:space="preserve">stem plnění předmětu smlouvy jsou </w:t>
      </w:r>
      <w:r w:rsidR="003C036D">
        <w:rPr>
          <w:sz w:val="24"/>
          <w:szCs w:val="24"/>
        </w:rPr>
        <w:t>O</w:t>
      </w:r>
      <w:r>
        <w:rPr>
          <w:sz w:val="24"/>
          <w:szCs w:val="24"/>
        </w:rPr>
        <w:t>bjekt</w:t>
      </w:r>
      <w:r w:rsidR="0043528F">
        <w:rPr>
          <w:sz w:val="24"/>
          <w:szCs w:val="24"/>
        </w:rPr>
        <w:t xml:space="preserve">y </w:t>
      </w:r>
      <w:r w:rsidR="00B74767">
        <w:rPr>
          <w:rFonts w:eastAsia="HiddenHorzOCR"/>
          <w:sz w:val="24"/>
          <w:szCs w:val="24"/>
        </w:rPr>
        <w:t>A, B, C, D, E, F všechny blíže s</w:t>
      </w:r>
      <w:r w:rsidR="0043528F">
        <w:rPr>
          <w:sz w:val="24"/>
          <w:szCs w:val="24"/>
        </w:rPr>
        <w:t>pecifikované v</w:t>
      </w:r>
      <w:r w:rsidR="00B74767">
        <w:rPr>
          <w:sz w:val="24"/>
          <w:szCs w:val="24"/>
        </w:rPr>
        <w:t> čl. II. odst. 1</w:t>
      </w:r>
      <w:r w:rsidR="003337BF">
        <w:rPr>
          <w:sz w:val="24"/>
          <w:szCs w:val="24"/>
        </w:rPr>
        <w:t>.</w:t>
      </w:r>
      <w:r>
        <w:rPr>
          <w:sz w:val="24"/>
          <w:szCs w:val="24"/>
        </w:rPr>
        <w:t xml:space="preserve"> této smlouvy. </w:t>
      </w:r>
    </w:p>
    <w:p w14:paraId="44112772" w14:textId="77777777" w:rsidR="00BC131A" w:rsidRDefault="00BC131A" w:rsidP="00BC131A">
      <w:pPr>
        <w:ind w:left="284"/>
        <w:jc w:val="both"/>
        <w:rPr>
          <w:sz w:val="24"/>
          <w:szCs w:val="24"/>
        </w:rPr>
      </w:pPr>
    </w:p>
    <w:p w14:paraId="61230905" w14:textId="778262C8" w:rsidR="00C80DAC" w:rsidRPr="00C80DAC" w:rsidRDefault="00C80DAC" w:rsidP="00D8548C">
      <w:pPr>
        <w:numPr>
          <w:ilvl w:val="0"/>
          <w:numId w:val="7"/>
        </w:numPr>
        <w:ind w:left="284" w:hanging="284"/>
        <w:jc w:val="both"/>
        <w:rPr>
          <w:sz w:val="24"/>
          <w:szCs w:val="24"/>
        </w:rPr>
      </w:pPr>
      <w:r w:rsidRPr="00C80DAC">
        <w:rPr>
          <w:sz w:val="24"/>
          <w:szCs w:val="24"/>
        </w:rPr>
        <w:t xml:space="preserve">Četnost provádění pravidelného úklidu a dezinfekce je stanovena v příloze č. </w:t>
      </w:r>
      <w:r w:rsidR="00013694">
        <w:rPr>
          <w:sz w:val="24"/>
          <w:szCs w:val="24"/>
        </w:rPr>
        <w:t>1</w:t>
      </w:r>
      <w:r w:rsidR="00706A0B">
        <w:rPr>
          <w:sz w:val="24"/>
          <w:szCs w:val="24"/>
        </w:rPr>
        <w:t>c</w:t>
      </w:r>
      <w:r w:rsidR="004E3FB6">
        <w:rPr>
          <w:sz w:val="24"/>
          <w:szCs w:val="24"/>
        </w:rPr>
        <w:t>)</w:t>
      </w:r>
      <w:r w:rsidRPr="00C80DAC">
        <w:rPr>
          <w:color w:val="FF0000"/>
          <w:sz w:val="24"/>
          <w:szCs w:val="24"/>
        </w:rPr>
        <w:t xml:space="preserve"> </w:t>
      </w:r>
      <w:r w:rsidRPr="00C80DAC">
        <w:rPr>
          <w:sz w:val="24"/>
          <w:szCs w:val="24"/>
        </w:rPr>
        <w:t>této smlouvy.</w:t>
      </w:r>
    </w:p>
    <w:p w14:paraId="181DDF08" w14:textId="77777777" w:rsidR="005D7A46" w:rsidRDefault="005D7A46" w:rsidP="005D7A46">
      <w:pPr>
        <w:pStyle w:val="Odstavecseseznamem"/>
        <w:rPr>
          <w:color w:val="FF0000"/>
          <w:sz w:val="24"/>
          <w:szCs w:val="24"/>
        </w:rPr>
      </w:pPr>
    </w:p>
    <w:p w14:paraId="4D02040E" w14:textId="77777777" w:rsidR="005D7A46" w:rsidRPr="00C80DAC" w:rsidRDefault="005D7A46" w:rsidP="00D8548C">
      <w:pPr>
        <w:numPr>
          <w:ilvl w:val="0"/>
          <w:numId w:val="7"/>
        </w:numPr>
        <w:ind w:left="284" w:hanging="284"/>
        <w:jc w:val="both"/>
        <w:rPr>
          <w:sz w:val="24"/>
          <w:szCs w:val="24"/>
        </w:rPr>
      </w:pPr>
      <w:r w:rsidRPr="00C80DAC">
        <w:rPr>
          <w:sz w:val="24"/>
          <w:szCs w:val="24"/>
        </w:rPr>
        <w:t xml:space="preserve">Čas provádění pravidelného úklidu </w:t>
      </w:r>
      <w:r w:rsidR="003337BF">
        <w:rPr>
          <w:sz w:val="24"/>
          <w:szCs w:val="24"/>
        </w:rPr>
        <w:t xml:space="preserve">a </w:t>
      </w:r>
      <w:r w:rsidR="003337BF" w:rsidRPr="00C80DAC">
        <w:rPr>
          <w:sz w:val="24"/>
          <w:szCs w:val="24"/>
        </w:rPr>
        <w:t xml:space="preserve">dezinfekce </w:t>
      </w:r>
      <w:r w:rsidRPr="00C80DAC">
        <w:rPr>
          <w:sz w:val="24"/>
          <w:szCs w:val="24"/>
        </w:rPr>
        <w:t>je upřesněn následovně:</w:t>
      </w:r>
    </w:p>
    <w:p w14:paraId="6162783B" w14:textId="77777777" w:rsidR="005D7A46" w:rsidRDefault="005D7A46" w:rsidP="005D7A46">
      <w:pPr>
        <w:pStyle w:val="Odstavecseseznamem"/>
        <w:rPr>
          <w:color w:val="FF0000"/>
          <w:sz w:val="24"/>
          <w:szCs w:val="24"/>
        </w:rPr>
      </w:pPr>
    </w:p>
    <w:p w14:paraId="19AB65E6" w14:textId="69D8FEA5" w:rsidR="005D7A46" w:rsidRPr="00C15DAE" w:rsidRDefault="005D7A46" w:rsidP="005D7A46">
      <w:pPr>
        <w:pStyle w:val="Odstavecseseznamem"/>
        <w:numPr>
          <w:ilvl w:val="1"/>
          <w:numId w:val="7"/>
        </w:numPr>
        <w:jc w:val="both"/>
        <w:rPr>
          <w:sz w:val="24"/>
          <w:szCs w:val="24"/>
        </w:rPr>
      </w:pPr>
      <w:r w:rsidRPr="00C15DAE">
        <w:rPr>
          <w:sz w:val="24"/>
          <w:szCs w:val="24"/>
        </w:rPr>
        <w:t>V </w:t>
      </w:r>
      <w:r w:rsidR="00CE510C">
        <w:rPr>
          <w:sz w:val="24"/>
          <w:szCs w:val="24"/>
        </w:rPr>
        <w:t>O</w:t>
      </w:r>
      <w:r w:rsidRPr="00C15DAE">
        <w:rPr>
          <w:sz w:val="24"/>
          <w:szCs w:val="24"/>
        </w:rPr>
        <w:t xml:space="preserve">bjektech </w:t>
      </w:r>
      <w:r w:rsidR="0029773F" w:rsidRPr="00C15DAE">
        <w:rPr>
          <w:rFonts w:eastAsia="HiddenHorzOCR"/>
          <w:sz w:val="24"/>
          <w:szCs w:val="24"/>
        </w:rPr>
        <w:t xml:space="preserve">A, </w:t>
      </w:r>
      <w:r w:rsidR="003C036D">
        <w:rPr>
          <w:rFonts w:eastAsia="HiddenHorzOCR"/>
          <w:sz w:val="24"/>
          <w:szCs w:val="24"/>
        </w:rPr>
        <w:t xml:space="preserve">B, C, </w:t>
      </w:r>
      <w:r w:rsidR="0029773F" w:rsidRPr="00C15DAE">
        <w:rPr>
          <w:rFonts w:eastAsia="HiddenHorzOCR"/>
          <w:sz w:val="24"/>
          <w:szCs w:val="24"/>
        </w:rPr>
        <w:t xml:space="preserve">D, E, F </w:t>
      </w:r>
      <w:r w:rsidRPr="00C15DAE">
        <w:rPr>
          <w:sz w:val="24"/>
          <w:szCs w:val="24"/>
        </w:rPr>
        <w:t>bude denní úklid probíhat po skončení úředních hodin, tj. v odpoledních a večerních hodinách</w:t>
      </w:r>
      <w:r w:rsidR="00D561FD">
        <w:rPr>
          <w:sz w:val="24"/>
          <w:szCs w:val="24"/>
        </w:rPr>
        <w:t xml:space="preserve"> (v</w:t>
      </w:r>
      <w:r w:rsidR="00D9588B" w:rsidRPr="00C15DAE">
        <w:rPr>
          <w:sz w:val="24"/>
          <w:szCs w:val="24"/>
        </w:rPr>
        <w:t>yjma pokladny v</w:t>
      </w:r>
      <w:r w:rsidR="0029773F" w:rsidRPr="00C15DAE">
        <w:rPr>
          <w:sz w:val="24"/>
          <w:szCs w:val="24"/>
        </w:rPr>
        <w:t> </w:t>
      </w:r>
      <w:r w:rsidR="005F39C2">
        <w:rPr>
          <w:sz w:val="24"/>
          <w:szCs w:val="24"/>
        </w:rPr>
        <w:t>O</w:t>
      </w:r>
      <w:r w:rsidR="0029773F" w:rsidRPr="00C15DAE">
        <w:rPr>
          <w:sz w:val="24"/>
          <w:szCs w:val="24"/>
        </w:rPr>
        <w:t xml:space="preserve">bjektu </w:t>
      </w:r>
      <w:r w:rsidR="00CE510C">
        <w:rPr>
          <w:sz w:val="24"/>
          <w:szCs w:val="24"/>
        </w:rPr>
        <w:t>B</w:t>
      </w:r>
      <w:r w:rsidR="00D9588B" w:rsidRPr="00C15DAE">
        <w:rPr>
          <w:sz w:val="24"/>
          <w:szCs w:val="24"/>
        </w:rPr>
        <w:t xml:space="preserve"> - úklid na konci pracovní doby za přítomnosti </w:t>
      </w:r>
      <w:r w:rsidR="00D8473D" w:rsidRPr="00C15DAE">
        <w:rPr>
          <w:sz w:val="24"/>
          <w:szCs w:val="24"/>
        </w:rPr>
        <w:t>pracovn</w:t>
      </w:r>
      <w:r w:rsidR="000D76F5" w:rsidRPr="00C15DAE">
        <w:rPr>
          <w:sz w:val="24"/>
          <w:szCs w:val="24"/>
        </w:rPr>
        <w:t>ice</w:t>
      </w:r>
      <w:r w:rsidR="00D9588B" w:rsidRPr="00C15DAE">
        <w:rPr>
          <w:sz w:val="24"/>
          <w:szCs w:val="24"/>
        </w:rPr>
        <w:t xml:space="preserve"> pokladny</w:t>
      </w:r>
      <w:r w:rsidR="00D561FD">
        <w:rPr>
          <w:sz w:val="24"/>
          <w:szCs w:val="24"/>
        </w:rPr>
        <w:t>)</w:t>
      </w:r>
      <w:r w:rsidR="00A40203">
        <w:rPr>
          <w:sz w:val="24"/>
          <w:szCs w:val="24"/>
        </w:rPr>
        <w:t>.</w:t>
      </w:r>
      <w:r w:rsidR="00D9588B" w:rsidRPr="00C15DAE">
        <w:rPr>
          <w:sz w:val="24"/>
          <w:szCs w:val="24"/>
        </w:rPr>
        <w:t xml:space="preserve"> </w:t>
      </w:r>
    </w:p>
    <w:p w14:paraId="5F70E2B3" w14:textId="77777777" w:rsidR="005D7A46" w:rsidRPr="00C15DAE" w:rsidRDefault="005D7A46" w:rsidP="005D7A46">
      <w:pPr>
        <w:pStyle w:val="Odstavecseseznamem"/>
        <w:numPr>
          <w:ilvl w:val="1"/>
          <w:numId w:val="7"/>
        </w:numPr>
        <w:jc w:val="both"/>
        <w:rPr>
          <w:sz w:val="24"/>
          <w:szCs w:val="24"/>
        </w:rPr>
      </w:pPr>
      <w:r w:rsidRPr="00C15DAE">
        <w:rPr>
          <w:sz w:val="24"/>
          <w:szCs w:val="24"/>
        </w:rPr>
        <w:t xml:space="preserve">Doplňování </w:t>
      </w:r>
      <w:r w:rsidR="009A058F" w:rsidRPr="00C15DAE">
        <w:rPr>
          <w:sz w:val="24"/>
          <w:szCs w:val="24"/>
        </w:rPr>
        <w:t>h</w:t>
      </w:r>
      <w:r w:rsidRPr="00C15DAE">
        <w:rPr>
          <w:sz w:val="24"/>
          <w:szCs w:val="24"/>
        </w:rPr>
        <w:t xml:space="preserve">ygienického materiálu </w:t>
      </w:r>
      <w:r w:rsidR="00CE510C">
        <w:rPr>
          <w:sz w:val="24"/>
          <w:szCs w:val="24"/>
        </w:rPr>
        <w:t xml:space="preserve">dle přílohy č. 4 </w:t>
      </w:r>
      <w:r w:rsidR="009A058F" w:rsidRPr="00C15DAE">
        <w:rPr>
          <w:sz w:val="24"/>
          <w:szCs w:val="24"/>
        </w:rPr>
        <w:t>bude probíhat spolu s denním úklidem</w:t>
      </w:r>
      <w:r w:rsidR="00D8473D" w:rsidRPr="00C15DAE">
        <w:rPr>
          <w:sz w:val="24"/>
          <w:szCs w:val="24"/>
        </w:rPr>
        <w:t>.</w:t>
      </w:r>
    </w:p>
    <w:p w14:paraId="08B5C512" w14:textId="77777777" w:rsidR="009A058F" w:rsidRPr="00C15DAE" w:rsidRDefault="009A058F" w:rsidP="005D7A46">
      <w:pPr>
        <w:pStyle w:val="Odstavecseseznamem"/>
        <w:numPr>
          <w:ilvl w:val="1"/>
          <w:numId w:val="7"/>
        </w:numPr>
        <w:jc w:val="both"/>
        <w:rPr>
          <w:sz w:val="24"/>
          <w:szCs w:val="24"/>
        </w:rPr>
      </w:pPr>
      <w:r w:rsidRPr="00C15DAE">
        <w:rPr>
          <w:sz w:val="24"/>
          <w:szCs w:val="24"/>
        </w:rPr>
        <w:t>Týdenní úklid bude probíhat spolu s denním úklidem</w:t>
      </w:r>
      <w:r w:rsidR="00D8473D" w:rsidRPr="00C15DAE">
        <w:rPr>
          <w:sz w:val="24"/>
          <w:szCs w:val="24"/>
        </w:rPr>
        <w:t>.</w:t>
      </w:r>
    </w:p>
    <w:p w14:paraId="4056076D" w14:textId="77777777" w:rsidR="009A058F" w:rsidRPr="00C15DAE" w:rsidRDefault="009A058F" w:rsidP="005D7A46">
      <w:pPr>
        <w:pStyle w:val="Odstavecseseznamem"/>
        <w:numPr>
          <w:ilvl w:val="1"/>
          <w:numId w:val="7"/>
        </w:numPr>
        <w:jc w:val="both"/>
        <w:rPr>
          <w:sz w:val="24"/>
          <w:szCs w:val="24"/>
        </w:rPr>
      </w:pPr>
      <w:r w:rsidRPr="00C15DAE">
        <w:rPr>
          <w:sz w:val="24"/>
          <w:szCs w:val="24"/>
        </w:rPr>
        <w:t>Měsíční úklid bude probíhat spolu s denním úklidem</w:t>
      </w:r>
      <w:r w:rsidR="00D8473D" w:rsidRPr="00C15DAE">
        <w:rPr>
          <w:sz w:val="24"/>
          <w:szCs w:val="24"/>
        </w:rPr>
        <w:t>.</w:t>
      </w:r>
    </w:p>
    <w:p w14:paraId="3F67A9CE" w14:textId="77777777" w:rsidR="001E7B31" w:rsidRDefault="001E7B31" w:rsidP="005D7A46">
      <w:pPr>
        <w:pStyle w:val="Odstavecseseznamem"/>
        <w:numPr>
          <w:ilvl w:val="1"/>
          <w:numId w:val="7"/>
        </w:numPr>
        <w:jc w:val="both"/>
        <w:rPr>
          <w:sz w:val="24"/>
          <w:szCs w:val="24"/>
        </w:rPr>
      </w:pPr>
      <w:r w:rsidRPr="00C15DAE">
        <w:rPr>
          <w:sz w:val="24"/>
          <w:szCs w:val="24"/>
        </w:rPr>
        <w:t>Půlroční úklid bude probíhat spolu s denním úklidem</w:t>
      </w:r>
      <w:r w:rsidR="00C15DAE" w:rsidRPr="00C15DAE">
        <w:rPr>
          <w:sz w:val="24"/>
          <w:szCs w:val="24"/>
        </w:rPr>
        <w:t>.</w:t>
      </w:r>
    </w:p>
    <w:p w14:paraId="06EA0913" w14:textId="77777777" w:rsidR="00CE510C" w:rsidRDefault="00CE510C" w:rsidP="005D7A46">
      <w:pPr>
        <w:pStyle w:val="Odstavecseseznamem"/>
        <w:numPr>
          <w:ilvl w:val="1"/>
          <w:numId w:val="7"/>
        </w:numPr>
        <w:jc w:val="both"/>
        <w:rPr>
          <w:sz w:val="24"/>
          <w:szCs w:val="24"/>
        </w:rPr>
      </w:pPr>
      <w:r>
        <w:rPr>
          <w:sz w:val="24"/>
          <w:szCs w:val="24"/>
        </w:rPr>
        <w:t>Mytí oken</w:t>
      </w:r>
      <w:r w:rsidR="009D25BE">
        <w:rPr>
          <w:sz w:val="24"/>
          <w:szCs w:val="24"/>
        </w:rPr>
        <w:t>, parapetů a galerie starostů</w:t>
      </w:r>
      <w:r>
        <w:rPr>
          <w:sz w:val="24"/>
          <w:szCs w:val="24"/>
        </w:rPr>
        <w:t xml:space="preserve"> bude probíhat spolu s denním úklidem nebo v termínech a časech dohodnutých kontaktními osobami.</w:t>
      </w:r>
    </w:p>
    <w:p w14:paraId="5B6ACB15" w14:textId="68680B00" w:rsidR="00CE510C" w:rsidRDefault="00CE510C" w:rsidP="005D7A46">
      <w:pPr>
        <w:pStyle w:val="Odstavecseseznamem"/>
        <w:numPr>
          <w:ilvl w:val="1"/>
          <w:numId w:val="7"/>
        </w:numPr>
        <w:jc w:val="both"/>
        <w:rPr>
          <w:sz w:val="24"/>
          <w:szCs w:val="24"/>
        </w:rPr>
      </w:pPr>
      <w:r>
        <w:rPr>
          <w:sz w:val="24"/>
          <w:szCs w:val="24"/>
        </w:rPr>
        <w:t xml:space="preserve">Čištění lustrů </w:t>
      </w:r>
      <w:r w:rsidR="006454D0">
        <w:rPr>
          <w:sz w:val="24"/>
          <w:szCs w:val="24"/>
        </w:rPr>
        <w:t xml:space="preserve">a svítidel </w:t>
      </w:r>
      <w:r>
        <w:rPr>
          <w:sz w:val="24"/>
          <w:szCs w:val="24"/>
        </w:rPr>
        <w:t>bude probíhat spolu s denním úklidem nebo v termínech a časech dohodnutých kontaktními osobami.</w:t>
      </w:r>
    </w:p>
    <w:p w14:paraId="2AFDD2C6" w14:textId="77777777" w:rsidR="00D561FD" w:rsidRPr="00C15DAE" w:rsidRDefault="00D561FD" w:rsidP="005D7A46">
      <w:pPr>
        <w:pStyle w:val="Odstavecseseznamem"/>
        <w:numPr>
          <w:ilvl w:val="1"/>
          <w:numId w:val="7"/>
        </w:numPr>
        <w:jc w:val="both"/>
        <w:rPr>
          <w:sz w:val="24"/>
          <w:szCs w:val="24"/>
        </w:rPr>
      </w:pPr>
      <w:r>
        <w:rPr>
          <w:sz w:val="24"/>
          <w:szCs w:val="24"/>
        </w:rPr>
        <w:t>Čištění kancelářských židlí bude probíhat spolu s denním úklidem nebo v termínech a časech dohodnutých kontaktními osobami.</w:t>
      </w:r>
    </w:p>
    <w:p w14:paraId="668BD037" w14:textId="77777777" w:rsidR="00D8548C" w:rsidRDefault="00D8548C" w:rsidP="00D8548C">
      <w:pPr>
        <w:ind w:left="284"/>
        <w:jc w:val="both"/>
        <w:rPr>
          <w:sz w:val="24"/>
          <w:szCs w:val="24"/>
        </w:rPr>
      </w:pPr>
    </w:p>
    <w:p w14:paraId="1CBFC977" w14:textId="77777777" w:rsidR="00D8548C" w:rsidRDefault="00D8548C" w:rsidP="00D8548C">
      <w:pPr>
        <w:numPr>
          <w:ilvl w:val="0"/>
          <w:numId w:val="7"/>
        </w:numPr>
        <w:ind w:left="284" w:hanging="284"/>
        <w:jc w:val="both"/>
        <w:rPr>
          <w:b/>
          <w:sz w:val="24"/>
          <w:szCs w:val="24"/>
        </w:rPr>
      </w:pPr>
      <w:r>
        <w:rPr>
          <w:sz w:val="24"/>
          <w:szCs w:val="24"/>
        </w:rPr>
        <w:t xml:space="preserve">Předpokládané zahájení plnění dle této smlouvy je od </w:t>
      </w:r>
      <w:r w:rsidR="00D8473D" w:rsidRPr="00D8473D">
        <w:rPr>
          <w:b/>
          <w:sz w:val="24"/>
          <w:szCs w:val="24"/>
        </w:rPr>
        <w:t>0</w:t>
      </w:r>
      <w:r>
        <w:rPr>
          <w:b/>
          <w:sz w:val="24"/>
          <w:szCs w:val="24"/>
        </w:rPr>
        <w:t xml:space="preserve">1. </w:t>
      </w:r>
      <w:r w:rsidR="00D8473D">
        <w:rPr>
          <w:b/>
          <w:sz w:val="24"/>
          <w:szCs w:val="24"/>
        </w:rPr>
        <w:t>0</w:t>
      </w:r>
      <w:r w:rsidR="00491816">
        <w:rPr>
          <w:b/>
          <w:sz w:val="24"/>
          <w:szCs w:val="24"/>
        </w:rPr>
        <w:t>1</w:t>
      </w:r>
      <w:r>
        <w:rPr>
          <w:b/>
          <w:sz w:val="24"/>
          <w:szCs w:val="24"/>
        </w:rPr>
        <w:t>. 201</w:t>
      </w:r>
      <w:r w:rsidR="00491816">
        <w:rPr>
          <w:b/>
          <w:sz w:val="24"/>
          <w:szCs w:val="24"/>
        </w:rPr>
        <w:t>9</w:t>
      </w:r>
      <w:r>
        <w:rPr>
          <w:b/>
          <w:sz w:val="24"/>
          <w:szCs w:val="24"/>
        </w:rPr>
        <w:t xml:space="preserve">. </w:t>
      </w:r>
    </w:p>
    <w:p w14:paraId="04A09AE6" w14:textId="77777777" w:rsidR="00D8548C" w:rsidRDefault="00D8548C" w:rsidP="00D8548C">
      <w:pPr>
        <w:jc w:val="both"/>
        <w:rPr>
          <w:sz w:val="24"/>
          <w:szCs w:val="24"/>
        </w:rPr>
      </w:pPr>
    </w:p>
    <w:p w14:paraId="206313AB" w14:textId="77777777" w:rsidR="00D8548C" w:rsidRPr="00115947" w:rsidRDefault="00D8548C" w:rsidP="00D8548C">
      <w:pPr>
        <w:numPr>
          <w:ilvl w:val="0"/>
          <w:numId w:val="7"/>
        </w:numPr>
        <w:ind w:left="284" w:hanging="284"/>
        <w:jc w:val="both"/>
        <w:rPr>
          <w:sz w:val="24"/>
          <w:szCs w:val="24"/>
        </w:rPr>
      </w:pPr>
      <w:r>
        <w:rPr>
          <w:sz w:val="24"/>
          <w:szCs w:val="24"/>
        </w:rPr>
        <w:t xml:space="preserve">Smlouva se uzavírá </w:t>
      </w:r>
      <w:r>
        <w:rPr>
          <w:b/>
          <w:sz w:val="24"/>
          <w:szCs w:val="24"/>
        </w:rPr>
        <w:t xml:space="preserve">na dobu </w:t>
      </w:r>
      <w:r w:rsidR="00491816">
        <w:rPr>
          <w:b/>
          <w:sz w:val="24"/>
          <w:szCs w:val="24"/>
        </w:rPr>
        <w:t>ne</w:t>
      </w:r>
      <w:r w:rsidR="003F5C34">
        <w:rPr>
          <w:b/>
          <w:sz w:val="24"/>
          <w:szCs w:val="24"/>
        </w:rPr>
        <w:t>u</w:t>
      </w:r>
      <w:r w:rsidR="00EF5857">
        <w:rPr>
          <w:b/>
          <w:sz w:val="24"/>
          <w:szCs w:val="24"/>
        </w:rPr>
        <w:t>rčitou</w:t>
      </w:r>
      <w:r>
        <w:rPr>
          <w:b/>
          <w:sz w:val="24"/>
          <w:szCs w:val="24"/>
        </w:rPr>
        <w:t>.</w:t>
      </w:r>
    </w:p>
    <w:p w14:paraId="13F63DBF" w14:textId="77777777" w:rsidR="00115947" w:rsidRDefault="00115947" w:rsidP="00115947">
      <w:pPr>
        <w:pStyle w:val="Odstavecseseznamem"/>
        <w:rPr>
          <w:sz w:val="24"/>
          <w:szCs w:val="24"/>
        </w:rPr>
      </w:pPr>
    </w:p>
    <w:p w14:paraId="68AB8BD2" w14:textId="77777777" w:rsidR="00D8548C" w:rsidRDefault="00D8548C" w:rsidP="00D8548C">
      <w:pPr>
        <w:numPr>
          <w:ilvl w:val="0"/>
          <w:numId w:val="1"/>
        </w:numPr>
        <w:ind w:left="0" w:firstLine="0"/>
        <w:jc w:val="center"/>
        <w:rPr>
          <w:b/>
          <w:caps/>
          <w:sz w:val="24"/>
          <w:szCs w:val="24"/>
        </w:rPr>
      </w:pPr>
      <w:r>
        <w:rPr>
          <w:b/>
          <w:caps/>
          <w:sz w:val="24"/>
          <w:szCs w:val="24"/>
        </w:rPr>
        <w:t>Cena</w:t>
      </w:r>
    </w:p>
    <w:p w14:paraId="181FE36A" w14:textId="77777777" w:rsidR="00D8548C" w:rsidRDefault="00D8548C" w:rsidP="00D8548C">
      <w:pPr>
        <w:jc w:val="both"/>
        <w:rPr>
          <w:rFonts w:ascii="Arial" w:hAnsi="Arial" w:cs="Arial"/>
          <w:b/>
          <w:caps/>
        </w:rPr>
      </w:pPr>
    </w:p>
    <w:p w14:paraId="1A64111B" w14:textId="04DF2123" w:rsidR="00D8548C" w:rsidRPr="00725E17" w:rsidRDefault="00D8548C" w:rsidP="00D8548C">
      <w:pPr>
        <w:numPr>
          <w:ilvl w:val="0"/>
          <w:numId w:val="8"/>
        </w:numPr>
        <w:ind w:left="284" w:hanging="284"/>
        <w:jc w:val="both"/>
        <w:outlineLvl w:val="0"/>
        <w:rPr>
          <w:sz w:val="24"/>
          <w:szCs w:val="24"/>
        </w:rPr>
      </w:pPr>
      <w:r>
        <w:rPr>
          <w:sz w:val="24"/>
          <w:szCs w:val="24"/>
        </w:rPr>
        <w:t xml:space="preserve">Objednatel zaplatí </w:t>
      </w:r>
      <w:r w:rsidR="00163E65">
        <w:rPr>
          <w:sz w:val="24"/>
          <w:szCs w:val="24"/>
        </w:rPr>
        <w:t xml:space="preserve">měsíčně </w:t>
      </w:r>
      <w:r>
        <w:rPr>
          <w:sz w:val="24"/>
          <w:szCs w:val="24"/>
        </w:rPr>
        <w:t xml:space="preserve">zhotoviteli za řádné </w:t>
      </w:r>
      <w:r>
        <w:rPr>
          <w:b/>
          <w:sz w:val="24"/>
          <w:szCs w:val="24"/>
        </w:rPr>
        <w:t xml:space="preserve">provedení pravidelných úklidových </w:t>
      </w:r>
      <w:r>
        <w:rPr>
          <w:b/>
          <w:sz w:val="24"/>
          <w:szCs w:val="24"/>
        </w:rPr>
        <w:br/>
        <w:t xml:space="preserve">a dezinfekčních prací </w:t>
      </w:r>
      <w:r>
        <w:rPr>
          <w:sz w:val="24"/>
          <w:szCs w:val="24"/>
        </w:rPr>
        <w:t xml:space="preserve">cenu, která </w:t>
      </w:r>
      <w:r w:rsidR="004E3FB6">
        <w:rPr>
          <w:sz w:val="24"/>
          <w:szCs w:val="24"/>
        </w:rPr>
        <w:t>vychází</w:t>
      </w:r>
      <w:r>
        <w:rPr>
          <w:sz w:val="24"/>
          <w:szCs w:val="24"/>
        </w:rPr>
        <w:t xml:space="preserve"> </w:t>
      </w:r>
      <w:r w:rsidRPr="00725E17">
        <w:rPr>
          <w:sz w:val="24"/>
          <w:szCs w:val="24"/>
        </w:rPr>
        <w:t>z jednotkových cen uvedených v nabídce zhotovitele</w:t>
      </w:r>
      <w:r w:rsidR="008D5422">
        <w:rPr>
          <w:sz w:val="24"/>
          <w:szCs w:val="24"/>
        </w:rPr>
        <w:t xml:space="preserve"> </w:t>
      </w:r>
      <w:r w:rsidR="00CC0809">
        <w:rPr>
          <w:sz w:val="24"/>
          <w:szCs w:val="24"/>
        </w:rPr>
        <w:t>(</w:t>
      </w:r>
      <w:r w:rsidR="008D5422">
        <w:rPr>
          <w:sz w:val="24"/>
          <w:szCs w:val="24"/>
        </w:rPr>
        <w:t xml:space="preserve">v příloze č. </w:t>
      </w:r>
      <w:r w:rsidR="00AF618D">
        <w:rPr>
          <w:sz w:val="24"/>
          <w:szCs w:val="24"/>
        </w:rPr>
        <w:t>2</w:t>
      </w:r>
      <w:r w:rsidR="00CC0809">
        <w:rPr>
          <w:sz w:val="24"/>
          <w:szCs w:val="24"/>
        </w:rPr>
        <w:t xml:space="preserve"> této smlouvy)</w:t>
      </w:r>
      <w:r w:rsidRPr="00725E17">
        <w:rPr>
          <w:sz w:val="24"/>
          <w:szCs w:val="24"/>
        </w:rPr>
        <w:t xml:space="preserve"> a </w:t>
      </w:r>
      <w:r w:rsidR="004E3FB6">
        <w:rPr>
          <w:sz w:val="24"/>
          <w:szCs w:val="24"/>
        </w:rPr>
        <w:t>z</w:t>
      </w:r>
      <w:r w:rsidR="008D5422">
        <w:rPr>
          <w:sz w:val="24"/>
          <w:szCs w:val="24"/>
        </w:rPr>
        <w:t> celkové</w:t>
      </w:r>
      <w:r w:rsidR="004E3FB6">
        <w:rPr>
          <w:sz w:val="24"/>
          <w:szCs w:val="24"/>
        </w:rPr>
        <w:t>ho</w:t>
      </w:r>
      <w:r w:rsidR="008D5422">
        <w:rPr>
          <w:sz w:val="24"/>
          <w:szCs w:val="24"/>
        </w:rPr>
        <w:t xml:space="preserve"> souhrnu cen</w:t>
      </w:r>
      <w:r w:rsidR="00725E17">
        <w:rPr>
          <w:sz w:val="24"/>
          <w:szCs w:val="24"/>
        </w:rPr>
        <w:t> </w:t>
      </w:r>
      <w:r w:rsidR="00CC0809">
        <w:rPr>
          <w:sz w:val="24"/>
          <w:szCs w:val="24"/>
        </w:rPr>
        <w:t>(</w:t>
      </w:r>
      <w:r w:rsidR="008D5422">
        <w:rPr>
          <w:sz w:val="24"/>
          <w:szCs w:val="24"/>
        </w:rPr>
        <w:t xml:space="preserve">v </w:t>
      </w:r>
      <w:r w:rsidRPr="00725E17">
        <w:rPr>
          <w:sz w:val="24"/>
          <w:szCs w:val="24"/>
        </w:rPr>
        <w:t>přílo</w:t>
      </w:r>
      <w:r w:rsidR="00D561FD">
        <w:rPr>
          <w:sz w:val="24"/>
          <w:szCs w:val="24"/>
        </w:rPr>
        <w:t>ze</w:t>
      </w:r>
      <w:r w:rsidR="00725E17">
        <w:rPr>
          <w:sz w:val="24"/>
          <w:szCs w:val="24"/>
        </w:rPr>
        <w:t xml:space="preserve"> </w:t>
      </w:r>
      <w:r w:rsidR="00725E17" w:rsidRPr="0033775F">
        <w:rPr>
          <w:sz w:val="24"/>
          <w:szCs w:val="24"/>
        </w:rPr>
        <w:t xml:space="preserve">č. </w:t>
      </w:r>
      <w:r w:rsidR="00AF618D">
        <w:rPr>
          <w:sz w:val="24"/>
          <w:szCs w:val="24"/>
        </w:rPr>
        <w:t>3</w:t>
      </w:r>
      <w:r w:rsidRPr="0033775F">
        <w:rPr>
          <w:sz w:val="24"/>
          <w:szCs w:val="24"/>
        </w:rPr>
        <w:t xml:space="preserve"> této smlouvy</w:t>
      </w:r>
      <w:r w:rsidR="00CC0809">
        <w:rPr>
          <w:sz w:val="24"/>
          <w:szCs w:val="24"/>
        </w:rPr>
        <w:t>)</w:t>
      </w:r>
      <w:r w:rsidRPr="00725E17">
        <w:rPr>
          <w:sz w:val="24"/>
          <w:szCs w:val="24"/>
        </w:rPr>
        <w:t xml:space="preserve">. </w:t>
      </w:r>
    </w:p>
    <w:p w14:paraId="0BF10A1C" w14:textId="77777777" w:rsidR="00D8548C" w:rsidRDefault="00D8548C" w:rsidP="00D8548C">
      <w:pPr>
        <w:ind w:left="284"/>
        <w:jc w:val="both"/>
        <w:outlineLvl w:val="0"/>
        <w:rPr>
          <w:sz w:val="24"/>
          <w:szCs w:val="24"/>
        </w:rPr>
      </w:pPr>
    </w:p>
    <w:p w14:paraId="391D8AB8" w14:textId="5EBEE5D9" w:rsidR="00FC6F87" w:rsidRDefault="00D8548C" w:rsidP="00FC6F87">
      <w:pPr>
        <w:numPr>
          <w:ilvl w:val="0"/>
          <w:numId w:val="8"/>
        </w:numPr>
        <w:ind w:left="284" w:hanging="284"/>
        <w:jc w:val="both"/>
        <w:outlineLvl w:val="0"/>
        <w:rPr>
          <w:sz w:val="24"/>
          <w:szCs w:val="24"/>
        </w:rPr>
      </w:pPr>
      <w:r w:rsidRPr="00C80DAC">
        <w:rPr>
          <w:b/>
          <w:sz w:val="24"/>
          <w:szCs w:val="24"/>
        </w:rPr>
        <w:t>Cena za 1 měsíc řádného provádění pravidelných úklidových a dezinfekčních prací úklidu</w:t>
      </w:r>
      <w:r w:rsidR="00347AE3">
        <w:rPr>
          <w:b/>
          <w:sz w:val="24"/>
          <w:szCs w:val="24"/>
        </w:rPr>
        <w:t xml:space="preserve"> v </w:t>
      </w:r>
      <w:r w:rsidR="005F39C2">
        <w:rPr>
          <w:b/>
          <w:sz w:val="24"/>
          <w:szCs w:val="24"/>
        </w:rPr>
        <w:t>O</w:t>
      </w:r>
      <w:r w:rsidR="00347AE3">
        <w:rPr>
          <w:b/>
          <w:sz w:val="24"/>
          <w:szCs w:val="24"/>
        </w:rPr>
        <w:t>bjektech</w:t>
      </w:r>
      <w:r w:rsidR="00347AE3" w:rsidRPr="00347AE3">
        <w:rPr>
          <w:rFonts w:eastAsia="HiddenHorzOCR"/>
          <w:sz w:val="24"/>
          <w:szCs w:val="24"/>
        </w:rPr>
        <w:t xml:space="preserve"> </w:t>
      </w:r>
      <w:r w:rsidR="00347AE3">
        <w:rPr>
          <w:rFonts w:eastAsia="HiddenHorzOCR"/>
          <w:sz w:val="24"/>
          <w:szCs w:val="24"/>
        </w:rPr>
        <w:t>A, B, C, D, E, F</w:t>
      </w:r>
      <w:r w:rsidR="0086541A">
        <w:rPr>
          <w:rFonts w:eastAsia="HiddenHorzOCR"/>
          <w:sz w:val="24"/>
          <w:szCs w:val="24"/>
        </w:rPr>
        <w:t xml:space="preserve">, </w:t>
      </w:r>
      <w:r w:rsidR="0086541A" w:rsidRPr="009E1ED5">
        <w:rPr>
          <w:rFonts w:eastAsia="HiddenHorzOCR"/>
          <w:sz w:val="24"/>
          <w:szCs w:val="24"/>
        </w:rPr>
        <w:t>vyjma mytí oken</w:t>
      </w:r>
      <w:r w:rsidR="00D561FD">
        <w:rPr>
          <w:rFonts w:eastAsia="HiddenHorzOCR"/>
          <w:sz w:val="24"/>
          <w:szCs w:val="24"/>
        </w:rPr>
        <w:t>,</w:t>
      </w:r>
      <w:r w:rsidR="0052608B" w:rsidRPr="009E1ED5">
        <w:rPr>
          <w:rFonts w:eastAsia="HiddenHorzOCR"/>
          <w:sz w:val="24"/>
          <w:szCs w:val="24"/>
        </w:rPr>
        <w:t xml:space="preserve"> parapetů</w:t>
      </w:r>
      <w:r w:rsidR="009D25BE">
        <w:rPr>
          <w:rFonts w:eastAsia="HiddenHorzOCR"/>
          <w:sz w:val="24"/>
          <w:szCs w:val="24"/>
        </w:rPr>
        <w:t xml:space="preserve"> a</w:t>
      </w:r>
      <w:r w:rsidR="00B53946" w:rsidRPr="009E1ED5">
        <w:rPr>
          <w:rFonts w:eastAsia="HiddenHorzOCR"/>
          <w:sz w:val="24"/>
          <w:szCs w:val="24"/>
        </w:rPr>
        <w:t xml:space="preserve"> </w:t>
      </w:r>
      <w:r w:rsidR="00D561FD">
        <w:rPr>
          <w:rFonts w:eastAsia="HiddenHorzOCR"/>
          <w:sz w:val="24"/>
          <w:szCs w:val="24"/>
        </w:rPr>
        <w:t>galerie starostů,</w:t>
      </w:r>
      <w:r w:rsidR="009D25BE">
        <w:rPr>
          <w:rFonts w:eastAsia="HiddenHorzOCR"/>
          <w:sz w:val="24"/>
          <w:szCs w:val="24"/>
        </w:rPr>
        <w:t xml:space="preserve"> čištění</w:t>
      </w:r>
      <w:r w:rsidR="00D561FD">
        <w:rPr>
          <w:rFonts w:eastAsia="HiddenHorzOCR"/>
          <w:sz w:val="24"/>
          <w:szCs w:val="24"/>
        </w:rPr>
        <w:t xml:space="preserve"> </w:t>
      </w:r>
      <w:r w:rsidR="00B53946" w:rsidRPr="009E1ED5">
        <w:rPr>
          <w:rFonts w:eastAsia="HiddenHorzOCR"/>
          <w:sz w:val="24"/>
          <w:szCs w:val="24"/>
        </w:rPr>
        <w:t>lustrů</w:t>
      </w:r>
      <w:r w:rsidR="006454D0">
        <w:rPr>
          <w:rFonts w:eastAsia="HiddenHorzOCR"/>
          <w:sz w:val="24"/>
          <w:szCs w:val="24"/>
        </w:rPr>
        <w:t>, svítidel</w:t>
      </w:r>
      <w:r w:rsidR="00D561FD">
        <w:rPr>
          <w:rFonts w:eastAsia="HiddenHorzOCR"/>
          <w:sz w:val="24"/>
          <w:szCs w:val="24"/>
        </w:rPr>
        <w:t xml:space="preserve"> a</w:t>
      </w:r>
      <w:r w:rsidR="00163E65" w:rsidRPr="009E1ED5">
        <w:rPr>
          <w:rFonts w:eastAsia="HiddenHorzOCR"/>
          <w:sz w:val="24"/>
          <w:szCs w:val="24"/>
        </w:rPr>
        <w:t xml:space="preserve"> židlí</w:t>
      </w:r>
      <w:r w:rsidR="00D561FD">
        <w:rPr>
          <w:rFonts w:eastAsia="HiddenHorzOCR"/>
          <w:sz w:val="24"/>
          <w:szCs w:val="24"/>
        </w:rPr>
        <w:t xml:space="preserve"> (dle čl. V., odst. 3-</w:t>
      </w:r>
      <w:r w:rsidR="006454D0">
        <w:rPr>
          <w:rFonts w:eastAsia="HiddenHorzOCR"/>
          <w:sz w:val="24"/>
          <w:szCs w:val="24"/>
        </w:rPr>
        <w:t>7</w:t>
      </w:r>
      <w:r w:rsidR="00D561FD">
        <w:rPr>
          <w:rFonts w:eastAsia="HiddenHorzOCR"/>
          <w:sz w:val="24"/>
          <w:szCs w:val="24"/>
        </w:rPr>
        <w:t>)</w:t>
      </w:r>
      <w:r w:rsidR="0086541A" w:rsidRPr="009E1ED5">
        <w:rPr>
          <w:rFonts w:eastAsia="HiddenHorzOCR"/>
          <w:sz w:val="24"/>
          <w:szCs w:val="24"/>
        </w:rPr>
        <w:t>,</w:t>
      </w:r>
      <w:r w:rsidRPr="009E1ED5">
        <w:rPr>
          <w:b/>
          <w:sz w:val="24"/>
          <w:szCs w:val="24"/>
        </w:rPr>
        <w:t xml:space="preserve"> je sjednána ve výši</w:t>
      </w:r>
      <w:r w:rsidRPr="009E1ED5">
        <w:rPr>
          <w:b/>
          <w:sz w:val="24"/>
          <w:szCs w:val="24"/>
          <w:highlight w:val="yellow"/>
        </w:rPr>
        <w:t>:</w:t>
      </w:r>
      <w:r w:rsidRPr="009E1ED5">
        <w:rPr>
          <w:sz w:val="24"/>
          <w:szCs w:val="24"/>
          <w:highlight w:val="yellow"/>
        </w:rPr>
        <w:t xml:space="preserve"> ……………….. Kč bez DPH</w:t>
      </w:r>
      <w:r w:rsidRPr="009E1ED5">
        <w:rPr>
          <w:sz w:val="24"/>
          <w:szCs w:val="24"/>
        </w:rPr>
        <w:t xml:space="preserve"> </w:t>
      </w:r>
      <w:r w:rsidR="0086541A" w:rsidRPr="009E1ED5">
        <w:rPr>
          <w:sz w:val="24"/>
          <w:szCs w:val="24"/>
        </w:rPr>
        <w:t>(</w:t>
      </w:r>
      <w:r w:rsidR="0086541A" w:rsidRPr="0053245F">
        <w:rPr>
          <w:i/>
          <w:color w:val="FF0000"/>
          <w:sz w:val="24"/>
          <w:szCs w:val="24"/>
        </w:rPr>
        <w:t xml:space="preserve">komentář – není součástí </w:t>
      </w:r>
      <w:proofErr w:type="spellStart"/>
      <w:r w:rsidR="0086541A" w:rsidRPr="0053245F">
        <w:rPr>
          <w:i/>
          <w:color w:val="FF0000"/>
          <w:sz w:val="24"/>
          <w:szCs w:val="24"/>
        </w:rPr>
        <w:t>SoD</w:t>
      </w:r>
      <w:proofErr w:type="spellEnd"/>
      <w:r w:rsidR="0086541A" w:rsidRPr="0053245F">
        <w:rPr>
          <w:i/>
          <w:color w:val="FF0000"/>
          <w:sz w:val="24"/>
          <w:szCs w:val="24"/>
        </w:rPr>
        <w:t xml:space="preserve"> – cena uvedená v posledním poli modrého sloupce v souhrnném rozpisu nabídkové ceny v příloze č.</w:t>
      </w:r>
      <w:proofErr w:type="gramStart"/>
      <w:r w:rsidR="0086541A" w:rsidRPr="0053245F">
        <w:rPr>
          <w:i/>
          <w:color w:val="FF0000"/>
          <w:sz w:val="24"/>
          <w:szCs w:val="24"/>
        </w:rPr>
        <w:t xml:space="preserve"> ….</w:t>
      </w:r>
      <w:proofErr w:type="gramEnd"/>
      <w:r w:rsidR="0086541A" w:rsidRPr="0053245F">
        <w:rPr>
          <w:i/>
          <w:color w:val="FF0000"/>
          <w:sz w:val="24"/>
          <w:szCs w:val="24"/>
        </w:rPr>
        <w:t xml:space="preserve">ZD). </w:t>
      </w:r>
      <w:r w:rsidRPr="00C80DAC">
        <w:rPr>
          <w:sz w:val="24"/>
          <w:szCs w:val="24"/>
        </w:rPr>
        <w:t>Tato cena je určena paušálně jako maximální cena</w:t>
      </w:r>
      <w:r w:rsidRPr="00C80DAC">
        <w:rPr>
          <w:color w:val="00B050"/>
          <w:sz w:val="24"/>
          <w:szCs w:val="24"/>
        </w:rPr>
        <w:t xml:space="preserve"> </w:t>
      </w:r>
      <w:r w:rsidRPr="00C80DAC">
        <w:rPr>
          <w:sz w:val="24"/>
          <w:szCs w:val="24"/>
        </w:rPr>
        <w:t xml:space="preserve">za 1 měsíc a platí nezávisle na počtu kalendářních dní v daném měsíci. </w:t>
      </w:r>
      <w:r w:rsidR="00C80DAC" w:rsidRPr="00C80DAC">
        <w:rPr>
          <w:sz w:val="24"/>
          <w:szCs w:val="24"/>
        </w:rPr>
        <w:t>V případě, že některé práce nebudou zhotovitelem řádně provedeny, bude cena za 1 měsíc provádění pravidelných úklidových a dezinfekčních prací úklidu poměrně snížena.</w:t>
      </w:r>
    </w:p>
    <w:p w14:paraId="3D5F97AD" w14:textId="77777777" w:rsidR="00D22230" w:rsidRDefault="00D22230" w:rsidP="00D22230">
      <w:pPr>
        <w:pStyle w:val="Odstavecseseznamem"/>
        <w:rPr>
          <w:sz w:val="24"/>
          <w:szCs w:val="24"/>
        </w:rPr>
      </w:pPr>
    </w:p>
    <w:p w14:paraId="174A91BB" w14:textId="77777777" w:rsidR="00D22230" w:rsidRPr="00900D81" w:rsidRDefault="00D22230" w:rsidP="00214BC8">
      <w:pPr>
        <w:pStyle w:val="Odstavecseseznamem"/>
        <w:numPr>
          <w:ilvl w:val="0"/>
          <w:numId w:val="8"/>
        </w:numPr>
        <w:ind w:left="284" w:hanging="284"/>
        <w:jc w:val="both"/>
        <w:rPr>
          <w:sz w:val="24"/>
          <w:szCs w:val="24"/>
        </w:rPr>
      </w:pPr>
      <w:r w:rsidRPr="00900D81">
        <w:rPr>
          <w:b/>
          <w:sz w:val="24"/>
          <w:szCs w:val="24"/>
        </w:rPr>
        <w:t>Cena za umytí 1</w:t>
      </w:r>
      <w:r w:rsidR="0052608B" w:rsidRPr="00900D81">
        <w:rPr>
          <w:b/>
          <w:sz w:val="24"/>
          <w:szCs w:val="24"/>
        </w:rPr>
        <w:t xml:space="preserve"> m</w:t>
      </w:r>
      <w:r w:rsidRPr="00900D81">
        <w:rPr>
          <w:b/>
          <w:sz w:val="24"/>
          <w:szCs w:val="24"/>
          <w:vertAlign w:val="superscript"/>
        </w:rPr>
        <w:t>2</w:t>
      </w:r>
      <w:r w:rsidRPr="00900D81">
        <w:rPr>
          <w:b/>
          <w:sz w:val="24"/>
          <w:szCs w:val="24"/>
        </w:rPr>
        <w:t xml:space="preserve"> </w:t>
      </w:r>
      <w:r w:rsidR="00163E65" w:rsidRPr="00900D81">
        <w:rPr>
          <w:b/>
          <w:sz w:val="24"/>
          <w:szCs w:val="24"/>
        </w:rPr>
        <w:t xml:space="preserve">plochy </w:t>
      </w:r>
      <w:r w:rsidRPr="00900D81">
        <w:rPr>
          <w:b/>
          <w:sz w:val="24"/>
          <w:szCs w:val="24"/>
        </w:rPr>
        <w:t>oken</w:t>
      </w:r>
      <w:r w:rsidR="00214BC8" w:rsidRPr="00900D81">
        <w:rPr>
          <w:b/>
          <w:sz w:val="24"/>
          <w:szCs w:val="24"/>
        </w:rPr>
        <w:t>,</w:t>
      </w:r>
      <w:r w:rsidR="00163E65" w:rsidRPr="00900D81">
        <w:rPr>
          <w:b/>
          <w:sz w:val="24"/>
          <w:szCs w:val="24"/>
        </w:rPr>
        <w:t xml:space="preserve"> parapetů</w:t>
      </w:r>
      <w:r w:rsidR="00214BC8" w:rsidRPr="00900D81">
        <w:rPr>
          <w:b/>
          <w:sz w:val="24"/>
          <w:szCs w:val="24"/>
        </w:rPr>
        <w:t xml:space="preserve"> a galerie starostů</w:t>
      </w:r>
      <w:r w:rsidRPr="00900D81">
        <w:rPr>
          <w:b/>
          <w:sz w:val="24"/>
          <w:szCs w:val="24"/>
        </w:rPr>
        <w:t xml:space="preserve"> je sjednána ve </w:t>
      </w:r>
      <w:proofErr w:type="gramStart"/>
      <w:r w:rsidRPr="00900D81">
        <w:rPr>
          <w:b/>
          <w:sz w:val="24"/>
          <w:szCs w:val="24"/>
        </w:rPr>
        <w:t>výši:…</w:t>
      </w:r>
      <w:proofErr w:type="gramEnd"/>
      <w:r w:rsidRPr="00900D81">
        <w:rPr>
          <w:b/>
          <w:sz w:val="24"/>
          <w:szCs w:val="24"/>
        </w:rPr>
        <w:t>………….Kč bez DPH</w:t>
      </w:r>
      <w:r w:rsidRPr="00900D81">
        <w:rPr>
          <w:sz w:val="24"/>
          <w:szCs w:val="24"/>
        </w:rPr>
        <w:t>. Mytí oken</w:t>
      </w:r>
      <w:r w:rsidR="007A5117" w:rsidRPr="00900D81">
        <w:rPr>
          <w:sz w:val="24"/>
          <w:szCs w:val="24"/>
        </w:rPr>
        <w:t>,</w:t>
      </w:r>
      <w:r w:rsidR="0052608B" w:rsidRPr="00900D81">
        <w:rPr>
          <w:sz w:val="24"/>
          <w:szCs w:val="24"/>
        </w:rPr>
        <w:t xml:space="preserve"> parapetů</w:t>
      </w:r>
      <w:r w:rsidR="007A5117" w:rsidRPr="00900D81">
        <w:rPr>
          <w:sz w:val="24"/>
          <w:szCs w:val="24"/>
        </w:rPr>
        <w:t xml:space="preserve"> a galerie starostů</w:t>
      </w:r>
      <w:r w:rsidR="0052608B" w:rsidRPr="00900D81">
        <w:rPr>
          <w:sz w:val="24"/>
          <w:szCs w:val="24"/>
        </w:rPr>
        <w:t xml:space="preserve"> </w:t>
      </w:r>
      <w:r w:rsidRPr="00900D81">
        <w:rPr>
          <w:sz w:val="24"/>
          <w:szCs w:val="24"/>
        </w:rPr>
        <w:t>bude fakturováno, resp. uhrazeno vždy po jeho provedení v návaznosti na skutečné provedení prací v</w:t>
      </w:r>
      <w:r w:rsidR="0052608B" w:rsidRPr="00900D81">
        <w:rPr>
          <w:sz w:val="24"/>
          <w:szCs w:val="24"/>
        </w:rPr>
        <w:t> </w:t>
      </w:r>
      <w:r w:rsidRPr="00900D81">
        <w:rPr>
          <w:sz w:val="24"/>
          <w:szCs w:val="24"/>
        </w:rPr>
        <w:t>m</w:t>
      </w:r>
      <w:r w:rsidR="0052608B" w:rsidRPr="00900D81">
        <w:rPr>
          <w:sz w:val="24"/>
          <w:szCs w:val="24"/>
          <w:vertAlign w:val="superscript"/>
        </w:rPr>
        <w:t>2</w:t>
      </w:r>
      <w:r w:rsidRPr="00900D81">
        <w:rPr>
          <w:sz w:val="24"/>
          <w:szCs w:val="24"/>
        </w:rPr>
        <w:t>.</w:t>
      </w:r>
    </w:p>
    <w:p w14:paraId="22C56A28" w14:textId="77777777" w:rsidR="0052608B" w:rsidRPr="00900D81" w:rsidRDefault="0052608B" w:rsidP="0052608B">
      <w:pPr>
        <w:pStyle w:val="Odstavecseseznamem"/>
        <w:rPr>
          <w:sz w:val="24"/>
          <w:szCs w:val="24"/>
        </w:rPr>
      </w:pPr>
    </w:p>
    <w:p w14:paraId="0A86555B" w14:textId="77777777" w:rsidR="0052608B" w:rsidRPr="00900D81" w:rsidRDefault="0052608B" w:rsidP="00214BC8">
      <w:pPr>
        <w:pStyle w:val="Odstavecseseznamem"/>
        <w:numPr>
          <w:ilvl w:val="0"/>
          <w:numId w:val="8"/>
        </w:numPr>
        <w:ind w:left="284" w:hanging="284"/>
        <w:jc w:val="both"/>
        <w:rPr>
          <w:sz w:val="24"/>
          <w:szCs w:val="24"/>
        </w:rPr>
      </w:pPr>
      <w:r w:rsidRPr="00900D81">
        <w:rPr>
          <w:b/>
          <w:sz w:val="24"/>
          <w:szCs w:val="24"/>
        </w:rPr>
        <w:t>Cena za čištění křišťálových lustrů s ověsy je sjednána ve výši…………</w:t>
      </w:r>
      <w:proofErr w:type="gramStart"/>
      <w:r w:rsidRPr="00900D81">
        <w:rPr>
          <w:b/>
          <w:sz w:val="24"/>
          <w:szCs w:val="24"/>
        </w:rPr>
        <w:t>…….</w:t>
      </w:r>
      <w:proofErr w:type="gramEnd"/>
      <w:r w:rsidRPr="00900D81">
        <w:rPr>
          <w:b/>
          <w:sz w:val="24"/>
          <w:szCs w:val="24"/>
        </w:rPr>
        <w:t>.Kč bez DPH</w:t>
      </w:r>
      <w:r w:rsidRPr="00900D81">
        <w:rPr>
          <w:sz w:val="24"/>
          <w:szCs w:val="24"/>
        </w:rPr>
        <w:t>. Čištění křišťálových lustrů s ověsy bude fakturováno, resp. uhrazeno vždy po jeho provedení v návaznosti na skutečné provedení prací dle počtu ks.</w:t>
      </w:r>
    </w:p>
    <w:p w14:paraId="5E8528D9" w14:textId="77777777" w:rsidR="0052608B" w:rsidRPr="00900D81" w:rsidRDefault="0052608B" w:rsidP="0052608B">
      <w:pPr>
        <w:pStyle w:val="Odstavecseseznamem"/>
        <w:rPr>
          <w:sz w:val="24"/>
          <w:szCs w:val="24"/>
        </w:rPr>
      </w:pPr>
    </w:p>
    <w:p w14:paraId="357CEDCA" w14:textId="77777777" w:rsidR="0052608B" w:rsidRDefault="0052608B" w:rsidP="00214BC8">
      <w:pPr>
        <w:pStyle w:val="Odstavecseseznamem"/>
        <w:numPr>
          <w:ilvl w:val="0"/>
          <w:numId w:val="8"/>
        </w:numPr>
        <w:ind w:left="284" w:hanging="284"/>
        <w:jc w:val="both"/>
        <w:rPr>
          <w:sz w:val="24"/>
          <w:szCs w:val="24"/>
        </w:rPr>
      </w:pPr>
      <w:r w:rsidRPr="00900D81">
        <w:rPr>
          <w:b/>
          <w:sz w:val="24"/>
          <w:szCs w:val="24"/>
        </w:rPr>
        <w:t>Cena za čištění lustrů se skleněnými baňkami je sjednána ve výši………………Kč bez DPH.</w:t>
      </w:r>
      <w:r w:rsidRPr="00900D81">
        <w:rPr>
          <w:sz w:val="24"/>
          <w:szCs w:val="24"/>
        </w:rPr>
        <w:t xml:space="preserve"> Čištění lustrů se skleněnými baňkami bude fakturováno, resp. uhrazeno vždy po jeho provedení v návaznosti na skutečné provedení prací dle počtu ks.</w:t>
      </w:r>
    </w:p>
    <w:p w14:paraId="092E42E5" w14:textId="77777777" w:rsidR="006454D0" w:rsidRPr="006454D0" w:rsidRDefault="006454D0" w:rsidP="006454D0">
      <w:pPr>
        <w:pStyle w:val="Odstavecseseznamem"/>
        <w:rPr>
          <w:sz w:val="24"/>
          <w:szCs w:val="24"/>
        </w:rPr>
      </w:pPr>
    </w:p>
    <w:p w14:paraId="20697806" w14:textId="164D8330" w:rsidR="006454D0" w:rsidRPr="00900D81" w:rsidRDefault="006454D0" w:rsidP="00214BC8">
      <w:pPr>
        <w:pStyle w:val="Odstavecseseznamem"/>
        <w:numPr>
          <w:ilvl w:val="0"/>
          <w:numId w:val="8"/>
        </w:numPr>
        <w:ind w:left="284" w:hanging="284"/>
        <w:jc w:val="both"/>
        <w:rPr>
          <w:sz w:val="24"/>
          <w:szCs w:val="24"/>
        </w:rPr>
      </w:pPr>
      <w:r w:rsidRPr="006454D0">
        <w:rPr>
          <w:b/>
          <w:sz w:val="24"/>
          <w:szCs w:val="24"/>
        </w:rPr>
        <w:t>Cena za čištění závěsných svítidel je sjednána ve výši………………………Kč bez DPH.</w:t>
      </w:r>
      <w:r>
        <w:rPr>
          <w:sz w:val="24"/>
          <w:szCs w:val="24"/>
        </w:rPr>
        <w:t xml:space="preserve"> Čištění závěsných svítidel bude fakturováno, resp. uhrazeno vždy po jeho provedení v návaznosti na skutečné provedení prací dle počtu ks.</w:t>
      </w:r>
    </w:p>
    <w:p w14:paraId="14BB39E0" w14:textId="77777777" w:rsidR="007A5117" w:rsidRPr="00900D81" w:rsidRDefault="007A5117" w:rsidP="007A5117">
      <w:pPr>
        <w:pStyle w:val="Odstavecseseznamem"/>
        <w:rPr>
          <w:sz w:val="24"/>
          <w:szCs w:val="24"/>
        </w:rPr>
      </w:pPr>
    </w:p>
    <w:p w14:paraId="6DA7F188" w14:textId="77777777" w:rsidR="009D1CC8" w:rsidRPr="00900D81" w:rsidRDefault="009D1CC8" w:rsidP="00214BC8">
      <w:pPr>
        <w:pStyle w:val="Odstavecseseznamem"/>
        <w:numPr>
          <w:ilvl w:val="0"/>
          <w:numId w:val="8"/>
        </w:numPr>
        <w:ind w:left="284" w:hanging="284"/>
        <w:jc w:val="both"/>
        <w:rPr>
          <w:sz w:val="24"/>
          <w:szCs w:val="24"/>
        </w:rPr>
      </w:pPr>
      <w:r w:rsidRPr="00900D81">
        <w:rPr>
          <w:b/>
          <w:sz w:val="24"/>
          <w:szCs w:val="24"/>
        </w:rPr>
        <w:t>Cena za čištění 1 ks kancelářské židle je sjednána ve výši …………</w:t>
      </w:r>
      <w:proofErr w:type="gramStart"/>
      <w:r w:rsidRPr="00900D81">
        <w:rPr>
          <w:b/>
          <w:sz w:val="24"/>
          <w:szCs w:val="24"/>
        </w:rPr>
        <w:t>…….</w:t>
      </w:r>
      <w:proofErr w:type="gramEnd"/>
      <w:r w:rsidRPr="00900D81">
        <w:rPr>
          <w:b/>
          <w:sz w:val="24"/>
          <w:szCs w:val="24"/>
        </w:rPr>
        <w:t>Kč bez DPH</w:t>
      </w:r>
      <w:r w:rsidRPr="00900D81">
        <w:rPr>
          <w:sz w:val="24"/>
          <w:szCs w:val="24"/>
        </w:rPr>
        <w:t>. Čištění kancelářských židlí bude fakturováno, resp. uhrazeno vždy po jeho provedení v návaznosti na skutečné provedení prací dle počtu ks.</w:t>
      </w:r>
    </w:p>
    <w:p w14:paraId="5EE9E039" w14:textId="77777777" w:rsidR="009D1CC8" w:rsidRPr="00900D81" w:rsidRDefault="009D1CC8" w:rsidP="009D1CC8">
      <w:pPr>
        <w:pStyle w:val="Odstavecseseznamem"/>
        <w:rPr>
          <w:sz w:val="24"/>
          <w:szCs w:val="24"/>
        </w:rPr>
      </w:pPr>
    </w:p>
    <w:p w14:paraId="4D4BC140" w14:textId="225B1DEC" w:rsidR="00CB027C" w:rsidRPr="00CB027C" w:rsidRDefault="00653FC7" w:rsidP="00990AF8">
      <w:pPr>
        <w:pStyle w:val="Odstavecseseznamem"/>
        <w:numPr>
          <w:ilvl w:val="0"/>
          <w:numId w:val="8"/>
        </w:numPr>
        <w:ind w:left="284" w:hanging="284"/>
        <w:jc w:val="both"/>
        <w:rPr>
          <w:sz w:val="24"/>
          <w:szCs w:val="24"/>
        </w:rPr>
      </w:pPr>
      <w:r>
        <w:rPr>
          <w:sz w:val="24"/>
          <w:szCs w:val="24"/>
        </w:rPr>
        <w:t>D</w:t>
      </w:r>
      <w:r w:rsidR="00CB027C" w:rsidRPr="00CB027C">
        <w:rPr>
          <w:sz w:val="24"/>
          <w:szCs w:val="24"/>
        </w:rPr>
        <w:t xml:space="preserve">odání a průběžné doplňování hygienických prostředků (toaletní papír, tekuté mýdlo, papírové ručníky, osvěžovač vzduchu, prostředek na mytí nádobí, </w:t>
      </w:r>
      <w:r w:rsidR="00233050">
        <w:rPr>
          <w:sz w:val="24"/>
          <w:szCs w:val="24"/>
        </w:rPr>
        <w:t xml:space="preserve">závěsná vůně na WC, </w:t>
      </w:r>
      <w:r w:rsidR="00CB027C" w:rsidRPr="00CB027C">
        <w:rPr>
          <w:sz w:val="24"/>
          <w:szCs w:val="24"/>
        </w:rPr>
        <w:t>hygienické sáčky) na sociální zařízení a do kuchyněk (viz. příloha č. 4 Jednotkové ceny hygienických prostředků)</w:t>
      </w:r>
      <w:r w:rsidR="00945290">
        <w:rPr>
          <w:sz w:val="24"/>
          <w:szCs w:val="24"/>
        </w:rPr>
        <w:t xml:space="preserve">, </w:t>
      </w:r>
      <w:r w:rsidR="00CB027C" w:rsidRPr="00CB027C">
        <w:rPr>
          <w:sz w:val="24"/>
          <w:szCs w:val="24"/>
        </w:rPr>
        <w:t>bud</w:t>
      </w:r>
      <w:r>
        <w:rPr>
          <w:sz w:val="24"/>
          <w:szCs w:val="24"/>
        </w:rPr>
        <w:t xml:space="preserve">e </w:t>
      </w:r>
      <w:r w:rsidR="00CB027C" w:rsidRPr="00CB027C">
        <w:rPr>
          <w:sz w:val="24"/>
          <w:szCs w:val="24"/>
        </w:rPr>
        <w:t>fakturován</w:t>
      </w:r>
      <w:r>
        <w:rPr>
          <w:sz w:val="24"/>
          <w:szCs w:val="24"/>
        </w:rPr>
        <w:t>o</w:t>
      </w:r>
      <w:r w:rsidR="00CB027C" w:rsidRPr="00CB027C">
        <w:rPr>
          <w:sz w:val="24"/>
          <w:szCs w:val="24"/>
        </w:rPr>
        <w:t xml:space="preserve"> měsíčně na základě skutečného odběru.</w:t>
      </w:r>
    </w:p>
    <w:p w14:paraId="6E418638" w14:textId="77777777" w:rsidR="00CB027C" w:rsidRDefault="00CB027C" w:rsidP="00CB027C">
      <w:pPr>
        <w:pStyle w:val="Odstavecseseznamem"/>
        <w:rPr>
          <w:sz w:val="24"/>
          <w:szCs w:val="24"/>
        </w:rPr>
      </w:pPr>
    </w:p>
    <w:p w14:paraId="62C7079B" w14:textId="77777777" w:rsidR="00D8548C" w:rsidRPr="008E221E" w:rsidRDefault="00D8548C" w:rsidP="00D8548C">
      <w:pPr>
        <w:numPr>
          <w:ilvl w:val="0"/>
          <w:numId w:val="8"/>
        </w:numPr>
        <w:ind w:left="284" w:hanging="284"/>
        <w:jc w:val="both"/>
        <w:rPr>
          <w:sz w:val="24"/>
          <w:szCs w:val="24"/>
        </w:rPr>
      </w:pPr>
      <w:r w:rsidRPr="008E221E">
        <w:rPr>
          <w:sz w:val="24"/>
          <w:szCs w:val="24"/>
        </w:rPr>
        <w:t xml:space="preserve">Ceny plnění zhotovitele sjednané v této smlouvě jsou konečné a zahrnují veškeré výdaje </w:t>
      </w:r>
      <w:r w:rsidRPr="008E221E">
        <w:rPr>
          <w:sz w:val="24"/>
          <w:szCs w:val="24"/>
        </w:rPr>
        <w:br/>
        <w:t>a náklady zhotovitele nutné k řádnému plnění.</w:t>
      </w:r>
    </w:p>
    <w:p w14:paraId="087BA97E" w14:textId="77777777" w:rsidR="00C6642F" w:rsidRDefault="00C6642F" w:rsidP="00C6642F">
      <w:pPr>
        <w:pStyle w:val="Odstavecseseznamem"/>
        <w:rPr>
          <w:sz w:val="24"/>
          <w:szCs w:val="24"/>
        </w:rPr>
      </w:pPr>
    </w:p>
    <w:p w14:paraId="0B21F4A2" w14:textId="77777777" w:rsidR="00D8548C" w:rsidRDefault="00D8548C" w:rsidP="00115947">
      <w:pPr>
        <w:numPr>
          <w:ilvl w:val="0"/>
          <w:numId w:val="8"/>
        </w:numPr>
        <w:ind w:left="357" w:hanging="357"/>
        <w:jc w:val="both"/>
        <w:rPr>
          <w:sz w:val="24"/>
          <w:szCs w:val="24"/>
        </w:rPr>
      </w:pPr>
      <w:r w:rsidRPr="00DF4CAD">
        <w:rPr>
          <w:sz w:val="24"/>
          <w:szCs w:val="24"/>
        </w:rPr>
        <w:t xml:space="preserve">DPH bude připočtena v aktuální výši dle platných obecně závazných daňových předpisů, </w:t>
      </w:r>
      <w:r w:rsidRPr="00DF4CAD">
        <w:rPr>
          <w:sz w:val="24"/>
          <w:szCs w:val="24"/>
        </w:rPr>
        <w:br/>
        <w:t>ke dni uskutečnění zdanitelného plnění.</w:t>
      </w:r>
    </w:p>
    <w:p w14:paraId="30B2A49F" w14:textId="77777777" w:rsidR="00D22230" w:rsidRDefault="00D22230" w:rsidP="00D22230">
      <w:pPr>
        <w:pStyle w:val="Odstavecseseznamem"/>
        <w:rPr>
          <w:sz w:val="24"/>
          <w:szCs w:val="24"/>
        </w:rPr>
      </w:pPr>
    </w:p>
    <w:p w14:paraId="50624353" w14:textId="7F06F269" w:rsidR="00D22230" w:rsidRDefault="00D22230" w:rsidP="00115947">
      <w:pPr>
        <w:numPr>
          <w:ilvl w:val="0"/>
          <w:numId w:val="8"/>
        </w:numPr>
        <w:ind w:left="357" w:hanging="357"/>
        <w:jc w:val="both"/>
        <w:rPr>
          <w:sz w:val="24"/>
          <w:szCs w:val="24"/>
        </w:rPr>
      </w:pPr>
      <w:r>
        <w:rPr>
          <w:sz w:val="24"/>
          <w:szCs w:val="24"/>
        </w:rPr>
        <w:t>Měsíční částka za pravidelný úklid podle článku V. odst. 2</w:t>
      </w:r>
      <w:r w:rsidR="003337BF">
        <w:rPr>
          <w:sz w:val="24"/>
          <w:szCs w:val="24"/>
        </w:rPr>
        <w:t>.</w:t>
      </w:r>
      <w:r>
        <w:rPr>
          <w:sz w:val="24"/>
          <w:szCs w:val="24"/>
        </w:rPr>
        <w:t xml:space="preserve"> této smlouvy bude upravena, pokud bude objednatelem </w:t>
      </w:r>
      <w:r w:rsidR="00AA7ABC">
        <w:rPr>
          <w:sz w:val="24"/>
          <w:szCs w:val="24"/>
        </w:rPr>
        <w:t>zvýšen dle čl. II odst. 6</w:t>
      </w:r>
      <w:r w:rsidR="003337BF">
        <w:rPr>
          <w:sz w:val="24"/>
          <w:szCs w:val="24"/>
        </w:rPr>
        <w:t>.</w:t>
      </w:r>
      <w:r w:rsidR="00AA7ABC">
        <w:rPr>
          <w:sz w:val="24"/>
          <w:szCs w:val="24"/>
        </w:rPr>
        <w:t xml:space="preserve"> nebo </w:t>
      </w:r>
      <w:r>
        <w:rPr>
          <w:sz w:val="24"/>
          <w:szCs w:val="24"/>
        </w:rPr>
        <w:t xml:space="preserve">snížen rozsah </w:t>
      </w:r>
      <w:r w:rsidR="003337BF">
        <w:rPr>
          <w:sz w:val="24"/>
          <w:szCs w:val="24"/>
        </w:rPr>
        <w:t xml:space="preserve">uklízených resp. dezinfikovaných prostor </w:t>
      </w:r>
      <w:r>
        <w:rPr>
          <w:sz w:val="24"/>
          <w:szCs w:val="24"/>
        </w:rPr>
        <w:t xml:space="preserve">dle čl. II. odst. </w:t>
      </w:r>
      <w:r w:rsidR="00AA7ABC">
        <w:rPr>
          <w:sz w:val="24"/>
          <w:szCs w:val="24"/>
        </w:rPr>
        <w:t>7</w:t>
      </w:r>
      <w:r w:rsidR="003337BF">
        <w:rPr>
          <w:sz w:val="24"/>
          <w:szCs w:val="24"/>
        </w:rPr>
        <w:t>.</w:t>
      </w:r>
      <w:r>
        <w:rPr>
          <w:sz w:val="24"/>
          <w:szCs w:val="24"/>
        </w:rPr>
        <w:t xml:space="preserve"> této smlouvy. V takovém případě bude měsíční částka upravena poměrně ke změně rozsahu provedených prací.</w:t>
      </w:r>
    </w:p>
    <w:p w14:paraId="64BD9FA4" w14:textId="77777777" w:rsidR="00454281" w:rsidRDefault="00454281" w:rsidP="00454281">
      <w:pPr>
        <w:pStyle w:val="Odstavecseseznamem"/>
        <w:rPr>
          <w:sz w:val="24"/>
          <w:szCs w:val="24"/>
        </w:rPr>
      </w:pPr>
    </w:p>
    <w:p w14:paraId="59A24446" w14:textId="77777777" w:rsidR="009D4EE4" w:rsidRDefault="009D4EE4" w:rsidP="009D4EE4">
      <w:pPr>
        <w:numPr>
          <w:ilvl w:val="0"/>
          <w:numId w:val="8"/>
        </w:numPr>
        <w:ind w:left="357" w:hanging="357"/>
        <w:jc w:val="both"/>
        <w:rPr>
          <w:sz w:val="24"/>
          <w:szCs w:val="24"/>
        </w:rPr>
      </w:pPr>
      <w:r w:rsidRPr="00485B20">
        <w:rPr>
          <w:sz w:val="24"/>
          <w:szCs w:val="24"/>
        </w:rPr>
        <w:t>Ceny plnění zhotovitele mohou být měněny pouze v souvislosti se změnou DPH nebo z důvodu změny minimální mzdy nařízené vládou ČR. Cena plnění nesmí být měněna v souvislosti s hodnotou kursu české měny vůči zahraničním měnám či jinými faktory s vlivem na měnový kurs, stabilitou měny nebo cla.</w:t>
      </w:r>
    </w:p>
    <w:p w14:paraId="41220846" w14:textId="77777777" w:rsidR="009D4EE4" w:rsidRDefault="009D4EE4" w:rsidP="009D4EE4">
      <w:pPr>
        <w:pStyle w:val="Odstavecseseznamem"/>
        <w:rPr>
          <w:sz w:val="24"/>
          <w:szCs w:val="24"/>
        </w:rPr>
      </w:pPr>
    </w:p>
    <w:p w14:paraId="51A42CE9" w14:textId="214050B9" w:rsidR="00D8548C" w:rsidRPr="00485B20" w:rsidRDefault="009D4EE4" w:rsidP="009D4EE4">
      <w:pPr>
        <w:numPr>
          <w:ilvl w:val="0"/>
          <w:numId w:val="8"/>
        </w:numPr>
        <w:ind w:left="357" w:hanging="357"/>
        <w:jc w:val="both"/>
        <w:rPr>
          <w:sz w:val="24"/>
          <w:szCs w:val="24"/>
        </w:rPr>
      </w:pPr>
      <w:r w:rsidRPr="009D4EE4">
        <w:rPr>
          <w:sz w:val="24"/>
          <w:szCs w:val="24"/>
        </w:rPr>
        <w:t xml:space="preserve">Během doby účinnosti této smlouvy mohou být ceny plnění zhotovitele měněny s účinností od roku 2023, </w:t>
      </w:r>
      <w:r w:rsidR="003337BF">
        <w:rPr>
          <w:sz w:val="24"/>
          <w:szCs w:val="24"/>
        </w:rPr>
        <w:t xml:space="preserve">a to jen </w:t>
      </w:r>
      <w:r w:rsidRPr="009D4EE4">
        <w:rPr>
          <w:sz w:val="24"/>
          <w:szCs w:val="24"/>
        </w:rPr>
        <w:t xml:space="preserve">pokud vývoj cen v národním hospodářství (inflace) přiznaný za předešlý kalendářní rok v meziročním nárůstu v ČR přesáhne 3%. V </w:t>
      </w:r>
      <w:r w:rsidR="003337BF">
        <w:rPr>
          <w:sz w:val="24"/>
          <w:szCs w:val="24"/>
        </w:rPr>
        <w:t>takovém</w:t>
      </w:r>
      <w:r w:rsidR="003337BF" w:rsidRPr="009D4EE4">
        <w:rPr>
          <w:sz w:val="24"/>
          <w:szCs w:val="24"/>
        </w:rPr>
        <w:t xml:space="preserve"> </w:t>
      </w:r>
      <w:r w:rsidRPr="009D4EE4">
        <w:rPr>
          <w:sz w:val="24"/>
          <w:szCs w:val="24"/>
        </w:rPr>
        <w:t xml:space="preserve">případě lze navýšit cenu (nebo jednotkové ceny) pouze o částku odpovídající výši inflace v ČR předchozího kalendářního roku oficiálně vyhlášené Českým statistickým úřadem, a to po předchozím schválení objednatele a </w:t>
      </w:r>
      <w:r w:rsidR="003337BF">
        <w:rPr>
          <w:sz w:val="24"/>
          <w:szCs w:val="24"/>
        </w:rPr>
        <w:t>uzavření</w:t>
      </w:r>
      <w:r w:rsidR="003337BF" w:rsidRPr="009D4EE4">
        <w:rPr>
          <w:sz w:val="24"/>
          <w:szCs w:val="24"/>
        </w:rPr>
        <w:t xml:space="preserve"> </w:t>
      </w:r>
      <w:r w:rsidRPr="009D4EE4">
        <w:rPr>
          <w:sz w:val="24"/>
          <w:szCs w:val="24"/>
        </w:rPr>
        <w:t>písemného dodatku k této smlouvě.</w:t>
      </w:r>
    </w:p>
    <w:p w14:paraId="225BCB6D" w14:textId="77777777" w:rsidR="00B2265A" w:rsidRDefault="00B2265A" w:rsidP="00B2265A">
      <w:pPr>
        <w:pStyle w:val="Odstavecseseznamem"/>
        <w:rPr>
          <w:sz w:val="24"/>
          <w:szCs w:val="24"/>
        </w:rPr>
      </w:pPr>
    </w:p>
    <w:p w14:paraId="3697D3D7" w14:textId="77777777" w:rsidR="002823C3" w:rsidRDefault="002823C3" w:rsidP="00B2265A">
      <w:pPr>
        <w:pStyle w:val="Odstavecseseznamem"/>
        <w:rPr>
          <w:sz w:val="24"/>
          <w:szCs w:val="24"/>
        </w:rPr>
      </w:pPr>
    </w:p>
    <w:p w14:paraId="79A69E44" w14:textId="77777777" w:rsidR="00FE0DFD" w:rsidRDefault="00FE0DFD" w:rsidP="00B2265A">
      <w:pPr>
        <w:pStyle w:val="Odstavecseseznamem"/>
        <w:rPr>
          <w:sz w:val="24"/>
          <w:szCs w:val="24"/>
        </w:rPr>
      </w:pPr>
    </w:p>
    <w:p w14:paraId="08129BA1" w14:textId="77777777" w:rsidR="00FE0DFD" w:rsidRPr="0072686E" w:rsidRDefault="00FE0DFD" w:rsidP="00B2265A">
      <w:pPr>
        <w:pStyle w:val="Odstavecseseznamem"/>
        <w:rPr>
          <w:sz w:val="24"/>
          <w:szCs w:val="24"/>
        </w:rPr>
      </w:pPr>
    </w:p>
    <w:p w14:paraId="4CE92BF4" w14:textId="77777777" w:rsidR="00D8548C" w:rsidRDefault="00D8548C" w:rsidP="00D8548C">
      <w:pPr>
        <w:ind w:left="567" w:hanging="567"/>
        <w:jc w:val="both"/>
        <w:rPr>
          <w:rFonts w:ascii="Arial" w:hAnsi="Arial" w:cs="Arial"/>
          <w:b/>
          <w:caps/>
        </w:rPr>
      </w:pPr>
    </w:p>
    <w:p w14:paraId="28481FE3" w14:textId="77777777" w:rsidR="00D8548C" w:rsidRDefault="00D8548C" w:rsidP="00D8548C">
      <w:pPr>
        <w:numPr>
          <w:ilvl w:val="0"/>
          <w:numId w:val="1"/>
        </w:numPr>
        <w:ind w:left="0" w:firstLine="0"/>
        <w:jc w:val="center"/>
        <w:rPr>
          <w:b/>
          <w:caps/>
          <w:sz w:val="24"/>
          <w:szCs w:val="24"/>
        </w:rPr>
      </w:pPr>
      <w:r>
        <w:rPr>
          <w:b/>
          <w:caps/>
          <w:sz w:val="24"/>
          <w:szCs w:val="24"/>
        </w:rPr>
        <w:t>Platební podmínky</w:t>
      </w:r>
    </w:p>
    <w:p w14:paraId="71FBFEAF" w14:textId="77777777" w:rsidR="00D8548C" w:rsidRDefault="00D8548C" w:rsidP="00D8548C">
      <w:pPr>
        <w:ind w:left="1276" w:hanging="709"/>
        <w:jc w:val="both"/>
        <w:rPr>
          <w:rFonts w:ascii="Arial" w:hAnsi="Arial" w:cs="Arial"/>
        </w:rPr>
      </w:pPr>
    </w:p>
    <w:p w14:paraId="6B667AC1" w14:textId="69487473" w:rsidR="00055F31" w:rsidRPr="00BE22A4" w:rsidRDefault="006C002D" w:rsidP="00D8548C">
      <w:pPr>
        <w:numPr>
          <w:ilvl w:val="0"/>
          <w:numId w:val="9"/>
        </w:numPr>
        <w:ind w:left="284" w:hanging="284"/>
        <w:jc w:val="both"/>
        <w:rPr>
          <w:sz w:val="24"/>
          <w:szCs w:val="24"/>
        </w:rPr>
      </w:pPr>
      <w:r>
        <w:rPr>
          <w:sz w:val="24"/>
          <w:szCs w:val="24"/>
        </w:rPr>
        <w:t xml:space="preserve">Před samotnou fakturací pravidelných úklidových a dezinfekčních prací je zhotovitel povinen nechat si </w:t>
      </w:r>
      <w:r w:rsidR="00580634">
        <w:rPr>
          <w:sz w:val="24"/>
          <w:szCs w:val="24"/>
        </w:rPr>
        <w:t>odpovědnou</w:t>
      </w:r>
      <w:r>
        <w:rPr>
          <w:sz w:val="24"/>
          <w:szCs w:val="24"/>
        </w:rPr>
        <w:t xml:space="preserve"> osobou objednatele potvrdit rozsah a kompletnost provedených prací. Zhotovitel bude fakturovat cenu za pravidelné úklidové a dezinfekční práce</w:t>
      </w:r>
      <w:r w:rsidR="00B53946">
        <w:rPr>
          <w:sz w:val="24"/>
          <w:szCs w:val="24"/>
        </w:rPr>
        <w:t>, mytí oken</w:t>
      </w:r>
      <w:r w:rsidR="009D1CC8">
        <w:rPr>
          <w:sz w:val="24"/>
          <w:szCs w:val="24"/>
        </w:rPr>
        <w:t>,</w:t>
      </w:r>
      <w:r w:rsidR="00B53946" w:rsidRPr="00B53946">
        <w:rPr>
          <w:color w:val="FF0000"/>
          <w:sz w:val="24"/>
          <w:szCs w:val="24"/>
        </w:rPr>
        <w:t xml:space="preserve"> </w:t>
      </w:r>
      <w:r w:rsidR="00F94013" w:rsidRPr="00BE22A4">
        <w:rPr>
          <w:sz w:val="24"/>
          <w:szCs w:val="24"/>
        </w:rPr>
        <w:t>parapetů</w:t>
      </w:r>
      <w:r w:rsidR="005F39C2">
        <w:rPr>
          <w:sz w:val="24"/>
          <w:szCs w:val="24"/>
        </w:rPr>
        <w:t xml:space="preserve"> a</w:t>
      </w:r>
      <w:r w:rsidR="00F94013" w:rsidRPr="00BE22A4">
        <w:rPr>
          <w:sz w:val="24"/>
          <w:szCs w:val="24"/>
        </w:rPr>
        <w:t xml:space="preserve"> galerie starostů, </w:t>
      </w:r>
      <w:r w:rsidR="004E6640">
        <w:rPr>
          <w:sz w:val="24"/>
          <w:szCs w:val="24"/>
        </w:rPr>
        <w:t xml:space="preserve">čištění </w:t>
      </w:r>
      <w:r w:rsidR="00B53946" w:rsidRPr="00BE22A4">
        <w:rPr>
          <w:sz w:val="24"/>
          <w:szCs w:val="24"/>
        </w:rPr>
        <w:t>lustrů</w:t>
      </w:r>
      <w:r w:rsidR="00233050">
        <w:rPr>
          <w:sz w:val="24"/>
          <w:szCs w:val="24"/>
        </w:rPr>
        <w:t>, svítidel</w:t>
      </w:r>
      <w:r w:rsidR="00F94013" w:rsidRPr="00BE22A4">
        <w:rPr>
          <w:sz w:val="24"/>
          <w:szCs w:val="24"/>
        </w:rPr>
        <w:t xml:space="preserve"> a</w:t>
      </w:r>
      <w:r w:rsidR="009D1CC8" w:rsidRPr="00BE22A4">
        <w:rPr>
          <w:sz w:val="24"/>
          <w:szCs w:val="24"/>
        </w:rPr>
        <w:t xml:space="preserve"> kancelářských židlí</w:t>
      </w:r>
      <w:r w:rsidR="00B53946" w:rsidRPr="00BE22A4">
        <w:rPr>
          <w:sz w:val="24"/>
          <w:szCs w:val="24"/>
        </w:rPr>
        <w:t xml:space="preserve"> </w:t>
      </w:r>
      <w:r w:rsidRPr="00BE22A4">
        <w:rPr>
          <w:sz w:val="24"/>
          <w:szCs w:val="24"/>
        </w:rPr>
        <w:t>měsíčně dle skutečně provedených prací</w:t>
      </w:r>
      <w:r w:rsidR="00D8548C" w:rsidRPr="00BE22A4">
        <w:rPr>
          <w:sz w:val="24"/>
          <w:szCs w:val="24"/>
        </w:rPr>
        <w:t>.</w:t>
      </w:r>
    </w:p>
    <w:p w14:paraId="55802FA1" w14:textId="77777777" w:rsidR="006C002D" w:rsidRDefault="006C002D" w:rsidP="006C002D">
      <w:pPr>
        <w:ind w:left="284"/>
        <w:jc w:val="both"/>
        <w:rPr>
          <w:sz w:val="24"/>
          <w:szCs w:val="24"/>
        </w:rPr>
      </w:pPr>
    </w:p>
    <w:p w14:paraId="2E0EB548" w14:textId="77777777" w:rsidR="00363969" w:rsidRPr="00363969" w:rsidRDefault="00363969" w:rsidP="00363969">
      <w:pPr>
        <w:numPr>
          <w:ilvl w:val="0"/>
          <w:numId w:val="9"/>
        </w:numPr>
        <w:ind w:left="284" w:hanging="284"/>
        <w:jc w:val="both"/>
        <w:rPr>
          <w:sz w:val="24"/>
          <w:szCs w:val="24"/>
        </w:rPr>
      </w:pPr>
      <w:r w:rsidRPr="00363969">
        <w:rPr>
          <w:sz w:val="24"/>
          <w:szCs w:val="24"/>
        </w:rPr>
        <w:t>Splatnost jednotlivých faktur bude 30 dní po doručení originálu faktury se všemi náležitostmi objednateli.</w:t>
      </w:r>
    </w:p>
    <w:p w14:paraId="4B1014C6" w14:textId="77777777" w:rsidR="00D8548C" w:rsidRDefault="00D8548C" w:rsidP="00055F31">
      <w:pPr>
        <w:ind w:left="284"/>
        <w:jc w:val="both"/>
        <w:rPr>
          <w:sz w:val="24"/>
          <w:szCs w:val="24"/>
        </w:rPr>
      </w:pPr>
      <w:r>
        <w:rPr>
          <w:sz w:val="24"/>
          <w:szCs w:val="24"/>
        </w:rPr>
        <w:t xml:space="preserve"> </w:t>
      </w:r>
    </w:p>
    <w:p w14:paraId="42F9BD55" w14:textId="77777777" w:rsidR="0000005F" w:rsidRDefault="0000005F" w:rsidP="00D8548C">
      <w:pPr>
        <w:numPr>
          <w:ilvl w:val="0"/>
          <w:numId w:val="9"/>
        </w:numPr>
        <w:ind w:left="284" w:hanging="284"/>
        <w:jc w:val="both"/>
        <w:rPr>
          <w:sz w:val="24"/>
          <w:szCs w:val="24"/>
        </w:rPr>
      </w:pPr>
      <w:r>
        <w:rPr>
          <w:sz w:val="24"/>
          <w:szCs w:val="24"/>
        </w:rPr>
        <w:t xml:space="preserve">V případě zjištění hrubých nedostatků může objednatel uplatnit sjednané sankce dle </w:t>
      </w:r>
      <w:r w:rsidR="004E19FF">
        <w:rPr>
          <w:sz w:val="24"/>
          <w:szCs w:val="24"/>
        </w:rPr>
        <w:br/>
      </w:r>
      <w:r>
        <w:rPr>
          <w:sz w:val="24"/>
          <w:szCs w:val="24"/>
        </w:rPr>
        <w:t>čl.</w:t>
      </w:r>
      <w:r w:rsidR="004E19FF">
        <w:rPr>
          <w:sz w:val="24"/>
          <w:szCs w:val="24"/>
        </w:rPr>
        <w:t xml:space="preserve"> </w:t>
      </w:r>
      <w:r w:rsidR="00BE22A4">
        <w:rPr>
          <w:sz w:val="24"/>
          <w:szCs w:val="24"/>
        </w:rPr>
        <w:t>X</w:t>
      </w:r>
      <w:r w:rsidR="00D27AA3">
        <w:rPr>
          <w:sz w:val="24"/>
          <w:szCs w:val="24"/>
        </w:rPr>
        <w:t>I</w:t>
      </w:r>
      <w:r w:rsidR="00BE22A4">
        <w:rPr>
          <w:sz w:val="24"/>
          <w:szCs w:val="24"/>
        </w:rPr>
        <w:t>.</w:t>
      </w:r>
      <w:r w:rsidRPr="004E19FF">
        <w:rPr>
          <w:sz w:val="24"/>
          <w:szCs w:val="24"/>
        </w:rPr>
        <w:t xml:space="preserve"> </w:t>
      </w:r>
      <w:r>
        <w:rPr>
          <w:sz w:val="24"/>
          <w:szCs w:val="24"/>
        </w:rPr>
        <w:t>této smlouvy a požadovat jejich odstranění. Sankce za vady v úklidu a při nedodržení termínů jejích odstranění může objednatel uplatnit snížením platby fakturované částky v dohodnuté výši.</w:t>
      </w:r>
    </w:p>
    <w:p w14:paraId="01E131B6" w14:textId="77777777" w:rsidR="00D8548C" w:rsidRDefault="00D8548C" w:rsidP="00D8548C">
      <w:pPr>
        <w:ind w:left="284"/>
        <w:jc w:val="both"/>
        <w:rPr>
          <w:sz w:val="24"/>
          <w:szCs w:val="24"/>
        </w:rPr>
      </w:pPr>
    </w:p>
    <w:p w14:paraId="373CBFB3" w14:textId="77777777" w:rsidR="00D8548C" w:rsidRDefault="00D8548C" w:rsidP="00D8548C">
      <w:pPr>
        <w:numPr>
          <w:ilvl w:val="0"/>
          <w:numId w:val="9"/>
        </w:numPr>
        <w:ind w:left="284" w:hanging="284"/>
        <w:jc w:val="both"/>
        <w:rPr>
          <w:sz w:val="24"/>
          <w:szCs w:val="24"/>
        </w:rPr>
      </w:pPr>
      <w:r>
        <w:rPr>
          <w:sz w:val="24"/>
          <w:szCs w:val="24"/>
        </w:rPr>
        <w:t xml:space="preserve">Úhrady faktur bude provádět objednatel bezhotovostním převodem na účet poskytnutý zhotovitelem pouze v případě, že číslo poskytnutého účtu (jedná-li se o český bankovní účet), je zveřejněno správcem daně v tzv. registru plátců DPH a že zhotovitel není </w:t>
      </w:r>
      <w:r>
        <w:rPr>
          <w:sz w:val="24"/>
          <w:szCs w:val="24"/>
        </w:rPr>
        <w:br/>
        <w:t xml:space="preserve">v registru plátců DPH označen jako „nespolehlivý plátce“ ve smyslu § 106a zákona </w:t>
      </w:r>
      <w:r>
        <w:rPr>
          <w:sz w:val="24"/>
          <w:szCs w:val="24"/>
        </w:rPr>
        <w:br/>
        <w:t xml:space="preserve">č. 235/2004 Sb., o dani z přidané hodnoty, v platném znění. V případě, že správce daně </w:t>
      </w:r>
      <w:r>
        <w:rPr>
          <w:sz w:val="24"/>
          <w:szCs w:val="24"/>
        </w:rPr>
        <w:br/>
        <w:t xml:space="preserve">v registru plátců DPH zveřejnil, že zhotovitel je tzv. „nespolehlivý plátce“, nebo v případě, že číslo bankovního účtu poskytnutého zhotovitelem nebylo zveřejněno správcem daně, nebo je účet veden poskytovatelem platebních služeb mimo Českou republiku, </w:t>
      </w:r>
      <w:r>
        <w:rPr>
          <w:sz w:val="24"/>
          <w:szCs w:val="24"/>
        </w:rPr>
        <w:br/>
        <w:t>je objednatel oprávněn uhradit část závazku odpovídající částce české DPH uplatněné zhotovitel na osobní depozitní účet zhotovitele vedený příslušným správcem daně. Objednatel je povinen o tomto postupu zhotovitele informovat.</w:t>
      </w:r>
    </w:p>
    <w:p w14:paraId="309312CB" w14:textId="77777777" w:rsidR="000F467E" w:rsidRDefault="000F467E" w:rsidP="000F467E">
      <w:pPr>
        <w:pStyle w:val="Odstavecseseznamem"/>
        <w:rPr>
          <w:sz w:val="24"/>
          <w:szCs w:val="24"/>
        </w:rPr>
      </w:pPr>
    </w:p>
    <w:p w14:paraId="1544BB48" w14:textId="77777777" w:rsidR="000F467E" w:rsidRPr="000F467E" w:rsidRDefault="000F467E" w:rsidP="000F467E">
      <w:pPr>
        <w:numPr>
          <w:ilvl w:val="0"/>
          <w:numId w:val="9"/>
        </w:numPr>
        <w:ind w:left="284" w:hanging="284"/>
        <w:jc w:val="both"/>
        <w:rPr>
          <w:sz w:val="24"/>
          <w:szCs w:val="24"/>
        </w:rPr>
      </w:pPr>
      <w:r w:rsidRPr="000F467E">
        <w:rPr>
          <w:color w:val="000000"/>
          <w:sz w:val="24"/>
          <w:szCs w:val="24"/>
          <w:lang w:eastAsia="ar-SA"/>
        </w:rPr>
        <w:t xml:space="preserve">Zhotovitel bude vystavovat faktury v elektronické podobě ve strojově čitelném formátu PDF/A. </w:t>
      </w:r>
    </w:p>
    <w:p w14:paraId="08D18237" w14:textId="77777777" w:rsidR="00D8548C" w:rsidRDefault="00D8548C" w:rsidP="00D8548C">
      <w:pPr>
        <w:ind w:left="284"/>
        <w:jc w:val="both"/>
        <w:rPr>
          <w:sz w:val="24"/>
          <w:szCs w:val="24"/>
        </w:rPr>
      </w:pPr>
    </w:p>
    <w:p w14:paraId="687D2F47" w14:textId="77777777" w:rsidR="00D8548C" w:rsidRDefault="00D8548C" w:rsidP="00D8548C">
      <w:pPr>
        <w:numPr>
          <w:ilvl w:val="0"/>
          <w:numId w:val="9"/>
        </w:numPr>
        <w:ind w:left="284" w:hanging="284"/>
        <w:jc w:val="both"/>
        <w:rPr>
          <w:sz w:val="24"/>
          <w:szCs w:val="24"/>
        </w:rPr>
      </w:pPr>
      <w:r>
        <w:rPr>
          <w:sz w:val="24"/>
          <w:szCs w:val="24"/>
        </w:rPr>
        <w:t>Všechny jednotlivé faktury – daňové doklady zhotovitele</w:t>
      </w:r>
      <w:r w:rsidR="0072686E">
        <w:rPr>
          <w:sz w:val="24"/>
          <w:szCs w:val="24"/>
        </w:rPr>
        <w:t>,</w:t>
      </w:r>
      <w:r>
        <w:rPr>
          <w:sz w:val="24"/>
          <w:szCs w:val="24"/>
        </w:rPr>
        <w:t xml:space="preserve"> vystavované na základě této smlouvy</w:t>
      </w:r>
      <w:r w:rsidR="0072686E">
        <w:rPr>
          <w:sz w:val="24"/>
          <w:szCs w:val="24"/>
        </w:rPr>
        <w:t>,</w:t>
      </w:r>
      <w:r>
        <w:rPr>
          <w:sz w:val="24"/>
          <w:szCs w:val="24"/>
        </w:rPr>
        <w:t xml:space="preserve"> musí obsahovat:</w:t>
      </w:r>
    </w:p>
    <w:p w14:paraId="258B9295" w14:textId="77777777" w:rsidR="002823C3" w:rsidRDefault="002823C3" w:rsidP="002823C3">
      <w:pPr>
        <w:pStyle w:val="Odstavecseseznamem"/>
        <w:rPr>
          <w:sz w:val="24"/>
          <w:szCs w:val="24"/>
        </w:rPr>
      </w:pPr>
    </w:p>
    <w:p w14:paraId="76832528" w14:textId="77777777" w:rsidR="00D8548C" w:rsidRDefault="00D8548C" w:rsidP="00F56C8F">
      <w:pPr>
        <w:numPr>
          <w:ilvl w:val="0"/>
          <w:numId w:val="10"/>
        </w:numPr>
        <w:ind w:left="924" w:hanging="357"/>
        <w:jc w:val="both"/>
        <w:rPr>
          <w:sz w:val="24"/>
          <w:szCs w:val="24"/>
        </w:rPr>
      </w:pPr>
      <w:r>
        <w:rPr>
          <w:sz w:val="24"/>
          <w:szCs w:val="24"/>
        </w:rPr>
        <w:t xml:space="preserve">označení povinné a oprávněné osoby, adresy jejich sídla, IČ, DIČ, identifikace </w:t>
      </w:r>
      <w:r w:rsidR="00F56C8F">
        <w:rPr>
          <w:sz w:val="24"/>
          <w:szCs w:val="24"/>
        </w:rPr>
        <w:br/>
        <w:t xml:space="preserve">        </w:t>
      </w:r>
      <w:r>
        <w:rPr>
          <w:sz w:val="24"/>
          <w:szCs w:val="24"/>
        </w:rPr>
        <w:t>podle OR;</w:t>
      </w:r>
    </w:p>
    <w:p w14:paraId="2035773B" w14:textId="77777777" w:rsidR="00D8548C" w:rsidRDefault="00D8548C" w:rsidP="00F56C8F">
      <w:pPr>
        <w:numPr>
          <w:ilvl w:val="0"/>
          <w:numId w:val="10"/>
        </w:numPr>
        <w:ind w:left="924" w:hanging="357"/>
        <w:jc w:val="both"/>
        <w:rPr>
          <w:sz w:val="24"/>
          <w:szCs w:val="24"/>
        </w:rPr>
      </w:pPr>
      <w:r>
        <w:rPr>
          <w:sz w:val="24"/>
          <w:szCs w:val="24"/>
        </w:rPr>
        <w:t>číslo smlouvy;</w:t>
      </w:r>
    </w:p>
    <w:p w14:paraId="3E2BC41D" w14:textId="77777777" w:rsidR="00D8548C" w:rsidRDefault="001A2C9E" w:rsidP="00F56C8F">
      <w:pPr>
        <w:numPr>
          <w:ilvl w:val="0"/>
          <w:numId w:val="10"/>
        </w:numPr>
        <w:ind w:left="924" w:hanging="357"/>
        <w:jc w:val="both"/>
        <w:rPr>
          <w:sz w:val="24"/>
          <w:szCs w:val="24"/>
        </w:rPr>
      </w:pPr>
      <w:proofErr w:type="gramStart"/>
      <w:r w:rsidRPr="001A2C9E">
        <w:rPr>
          <w:color w:val="FF0000"/>
          <w:sz w:val="24"/>
          <w:szCs w:val="24"/>
        </w:rPr>
        <w:t>I</w:t>
      </w:r>
      <w:r w:rsidR="00D8548C" w:rsidRPr="001A2C9E">
        <w:rPr>
          <w:color w:val="FF0000"/>
          <w:sz w:val="24"/>
          <w:szCs w:val="24"/>
        </w:rPr>
        <w:t>VZ:</w:t>
      </w:r>
      <w:r w:rsidR="00E527A4">
        <w:rPr>
          <w:color w:val="FF0000"/>
          <w:sz w:val="24"/>
          <w:szCs w:val="24"/>
        </w:rPr>
        <w:t xml:space="preserve">   </w:t>
      </w:r>
      <w:proofErr w:type="gramEnd"/>
      <w:r w:rsidR="00E527A4">
        <w:rPr>
          <w:color w:val="FF0000"/>
          <w:sz w:val="24"/>
          <w:szCs w:val="24"/>
        </w:rPr>
        <w:t xml:space="preserve">                     </w:t>
      </w:r>
      <w:r w:rsidR="00D8548C">
        <w:rPr>
          <w:sz w:val="24"/>
          <w:szCs w:val="24"/>
        </w:rPr>
        <w:t>;</w:t>
      </w:r>
    </w:p>
    <w:p w14:paraId="300F506C" w14:textId="77777777" w:rsidR="00D8548C" w:rsidRDefault="00D8548C" w:rsidP="00F56C8F">
      <w:pPr>
        <w:numPr>
          <w:ilvl w:val="0"/>
          <w:numId w:val="10"/>
        </w:numPr>
        <w:ind w:left="924" w:hanging="357"/>
        <w:jc w:val="both"/>
        <w:rPr>
          <w:sz w:val="24"/>
          <w:szCs w:val="24"/>
        </w:rPr>
      </w:pPr>
      <w:r>
        <w:rPr>
          <w:sz w:val="24"/>
          <w:szCs w:val="24"/>
        </w:rPr>
        <w:t xml:space="preserve">evidenční číslo daňového dokladu; </w:t>
      </w:r>
    </w:p>
    <w:p w14:paraId="568D0870" w14:textId="77777777" w:rsidR="00D8548C" w:rsidRDefault="00D8548C" w:rsidP="00F56C8F">
      <w:pPr>
        <w:numPr>
          <w:ilvl w:val="0"/>
          <w:numId w:val="10"/>
        </w:numPr>
        <w:ind w:left="924" w:hanging="357"/>
        <w:jc w:val="both"/>
        <w:rPr>
          <w:sz w:val="24"/>
          <w:szCs w:val="24"/>
        </w:rPr>
      </w:pPr>
      <w:r>
        <w:rPr>
          <w:sz w:val="24"/>
          <w:szCs w:val="24"/>
        </w:rPr>
        <w:t xml:space="preserve">den vystavení a den splatnosti daňového dokladu; </w:t>
      </w:r>
    </w:p>
    <w:p w14:paraId="7B899C48" w14:textId="77777777" w:rsidR="00D8548C" w:rsidRDefault="00D8548C" w:rsidP="00F56C8F">
      <w:pPr>
        <w:numPr>
          <w:ilvl w:val="0"/>
          <w:numId w:val="10"/>
        </w:numPr>
        <w:ind w:left="924" w:hanging="357"/>
        <w:jc w:val="both"/>
        <w:rPr>
          <w:sz w:val="24"/>
          <w:szCs w:val="24"/>
        </w:rPr>
      </w:pPr>
      <w:r>
        <w:rPr>
          <w:sz w:val="24"/>
          <w:szCs w:val="24"/>
        </w:rPr>
        <w:t>datum uskutečněného zdanitelného plnění;</w:t>
      </w:r>
    </w:p>
    <w:p w14:paraId="693D7010" w14:textId="77777777" w:rsidR="00D8548C" w:rsidRDefault="00D8548C" w:rsidP="00F56C8F">
      <w:pPr>
        <w:numPr>
          <w:ilvl w:val="0"/>
          <w:numId w:val="10"/>
        </w:numPr>
        <w:ind w:left="924" w:hanging="357"/>
        <w:jc w:val="both"/>
        <w:rPr>
          <w:sz w:val="24"/>
          <w:szCs w:val="24"/>
        </w:rPr>
      </w:pPr>
      <w:r>
        <w:rPr>
          <w:sz w:val="24"/>
          <w:szCs w:val="24"/>
        </w:rPr>
        <w:t>označení peněžního ústavu a číslo účtu;</w:t>
      </w:r>
    </w:p>
    <w:p w14:paraId="75010407" w14:textId="77777777" w:rsidR="00D8548C" w:rsidRDefault="00D8548C" w:rsidP="00F56C8F">
      <w:pPr>
        <w:numPr>
          <w:ilvl w:val="0"/>
          <w:numId w:val="10"/>
        </w:numPr>
        <w:ind w:left="924" w:hanging="357"/>
        <w:jc w:val="both"/>
        <w:rPr>
          <w:sz w:val="24"/>
          <w:szCs w:val="24"/>
        </w:rPr>
      </w:pPr>
      <w:r>
        <w:rPr>
          <w:sz w:val="24"/>
          <w:szCs w:val="24"/>
        </w:rPr>
        <w:t xml:space="preserve">označení předmětu díla; </w:t>
      </w:r>
    </w:p>
    <w:p w14:paraId="4304882A" w14:textId="77777777" w:rsidR="000F36B7" w:rsidRDefault="000F36B7" w:rsidP="00F56C8F">
      <w:pPr>
        <w:numPr>
          <w:ilvl w:val="0"/>
          <w:numId w:val="10"/>
        </w:numPr>
        <w:ind w:left="924" w:hanging="357"/>
        <w:jc w:val="both"/>
        <w:rPr>
          <w:sz w:val="24"/>
          <w:szCs w:val="24"/>
        </w:rPr>
      </w:pPr>
      <w:r>
        <w:rPr>
          <w:sz w:val="24"/>
          <w:szCs w:val="24"/>
        </w:rPr>
        <w:t>celkovou fakturovanou částku bez DPH, DPH a včetně DPH;</w:t>
      </w:r>
    </w:p>
    <w:p w14:paraId="1FE88468" w14:textId="77777777" w:rsidR="00D8548C" w:rsidRPr="000F36B7" w:rsidRDefault="00D8548C" w:rsidP="00F56C8F">
      <w:pPr>
        <w:numPr>
          <w:ilvl w:val="0"/>
          <w:numId w:val="10"/>
        </w:numPr>
        <w:ind w:left="567" w:firstLine="0"/>
        <w:jc w:val="both"/>
        <w:rPr>
          <w:sz w:val="24"/>
          <w:szCs w:val="24"/>
        </w:rPr>
      </w:pPr>
      <w:r w:rsidRPr="000F36B7">
        <w:rPr>
          <w:sz w:val="24"/>
          <w:szCs w:val="24"/>
        </w:rPr>
        <w:t xml:space="preserve">razítko a podpis oprávněné osoby zhotovitele; </w:t>
      </w:r>
    </w:p>
    <w:p w14:paraId="362C58C2" w14:textId="77777777" w:rsidR="00D8548C" w:rsidRDefault="00D8548C" w:rsidP="00F56C8F">
      <w:pPr>
        <w:numPr>
          <w:ilvl w:val="0"/>
          <w:numId w:val="10"/>
        </w:numPr>
        <w:ind w:left="924" w:hanging="357"/>
        <w:jc w:val="both"/>
        <w:rPr>
          <w:sz w:val="24"/>
          <w:szCs w:val="24"/>
        </w:rPr>
      </w:pPr>
      <w:r>
        <w:rPr>
          <w:sz w:val="24"/>
          <w:szCs w:val="24"/>
        </w:rPr>
        <w:t xml:space="preserve">potvrzení objednatele o provedených pracích. </w:t>
      </w:r>
    </w:p>
    <w:p w14:paraId="5E55CF2F" w14:textId="77777777" w:rsidR="00D8548C" w:rsidRDefault="00D8548C" w:rsidP="00D8548C">
      <w:pPr>
        <w:jc w:val="both"/>
        <w:rPr>
          <w:sz w:val="24"/>
          <w:szCs w:val="24"/>
        </w:rPr>
      </w:pPr>
    </w:p>
    <w:p w14:paraId="1CFA2D92" w14:textId="77777777" w:rsidR="00D8548C" w:rsidRDefault="00D8548C" w:rsidP="00D8548C">
      <w:pPr>
        <w:numPr>
          <w:ilvl w:val="0"/>
          <w:numId w:val="9"/>
        </w:numPr>
        <w:ind w:left="284" w:hanging="284"/>
        <w:jc w:val="both"/>
        <w:rPr>
          <w:sz w:val="24"/>
          <w:szCs w:val="24"/>
        </w:rPr>
      </w:pPr>
      <w:r w:rsidRPr="00DF2BE2">
        <w:rPr>
          <w:sz w:val="24"/>
          <w:szCs w:val="24"/>
        </w:rPr>
        <w:lastRenderedPageBreak/>
        <w:t xml:space="preserve">V případě, že faktura – daňový doklad - nebude obsahovat náležitosti uvedené v čl. VI. odst. </w:t>
      </w:r>
      <w:r w:rsidR="00FE0DFD">
        <w:rPr>
          <w:sz w:val="24"/>
          <w:szCs w:val="24"/>
        </w:rPr>
        <w:t>6</w:t>
      </w:r>
      <w:r w:rsidRPr="00DF2BE2">
        <w:rPr>
          <w:sz w:val="24"/>
          <w:szCs w:val="24"/>
        </w:rPr>
        <w:t>. této smlouvy nebo její obsah nebude odpovídat provedeným pracím</w:t>
      </w:r>
      <w:r w:rsidR="00366735">
        <w:rPr>
          <w:sz w:val="24"/>
          <w:szCs w:val="24"/>
        </w:rPr>
        <w:t>,</w:t>
      </w:r>
      <w:r w:rsidRPr="00DF2BE2">
        <w:rPr>
          <w:sz w:val="24"/>
          <w:szCs w:val="24"/>
        </w:rPr>
        <w:t xml:space="preserve"> je objednatel oprávněný vrátit ji zhotoviteli. V takovém případě běží nová lhůta splatnosti ode dne doručení nové (opravené) faktury objednateli.</w:t>
      </w:r>
    </w:p>
    <w:p w14:paraId="44B2F84E" w14:textId="77777777" w:rsidR="002823C3" w:rsidRDefault="002823C3" w:rsidP="002823C3">
      <w:pPr>
        <w:jc w:val="both"/>
        <w:rPr>
          <w:sz w:val="24"/>
          <w:szCs w:val="24"/>
        </w:rPr>
      </w:pPr>
    </w:p>
    <w:p w14:paraId="20ECA001" w14:textId="77777777" w:rsidR="002823C3" w:rsidRPr="00DF2BE2" w:rsidRDefault="002823C3" w:rsidP="002823C3">
      <w:pPr>
        <w:jc w:val="both"/>
        <w:rPr>
          <w:sz w:val="24"/>
          <w:szCs w:val="24"/>
        </w:rPr>
      </w:pPr>
    </w:p>
    <w:p w14:paraId="30C30DC5" w14:textId="77777777" w:rsidR="00D8548C" w:rsidRDefault="00D8548C" w:rsidP="0000005F">
      <w:pPr>
        <w:jc w:val="both"/>
        <w:rPr>
          <w:sz w:val="24"/>
          <w:szCs w:val="24"/>
        </w:rPr>
      </w:pPr>
    </w:p>
    <w:p w14:paraId="45F41C60" w14:textId="77777777" w:rsidR="00D8548C" w:rsidRDefault="005127EF" w:rsidP="005127EF">
      <w:pPr>
        <w:pStyle w:val="Odstavecseseznamem"/>
        <w:numPr>
          <w:ilvl w:val="0"/>
          <w:numId w:val="1"/>
        </w:numPr>
        <w:jc w:val="center"/>
        <w:rPr>
          <w:b/>
          <w:sz w:val="24"/>
          <w:szCs w:val="24"/>
        </w:rPr>
      </w:pPr>
      <w:r w:rsidRPr="005127EF">
        <w:rPr>
          <w:b/>
          <w:sz w:val="24"/>
          <w:szCs w:val="24"/>
        </w:rPr>
        <w:t>PŘEVZETÍ PROVEDEN</w:t>
      </w:r>
      <w:r>
        <w:rPr>
          <w:b/>
          <w:sz w:val="24"/>
          <w:szCs w:val="24"/>
        </w:rPr>
        <w:t>Ý</w:t>
      </w:r>
      <w:r w:rsidRPr="005127EF">
        <w:rPr>
          <w:b/>
          <w:sz w:val="24"/>
          <w:szCs w:val="24"/>
        </w:rPr>
        <w:t>CH PRACÍ</w:t>
      </w:r>
    </w:p>
    <w:p w14:paraId="40F17899" w14:textId="77777777" w:rsidR="005127EF" w:rsidRDefault="005127EF" w:rsidP="005127EF">
      <w:pPr>
        <w:pStyle w:val="Odstavecseseznamem"/>
        <w:rPr>
          <w:b/>
          <w:sz w:val="24"/>
          <w:szCs w:val="24"/>
        </w:rPr>
      </w:pPr>
    </w:p>
    <w:p w14:paraId="0AAC6ABD" w14:textId="77777777" w:rsidR="005127EF" w:rsidRDefault="005127EF" w:rsidP="005127EF">
      <w:pPr>
        <w:pStyle w:val="Odstavecseseznamem"/>
        <w:numPr>
          <w:ilvl w:val="3"/>
          <w:numId w:val="1"/>
        </w:numPr>
        <w:ind w:left="357" w:hanging="357"/>
        <w:rPr>
          <w:sz w:val="24"/>
          <w:szCs w:val="24"/>
        </w:rPr>
      </w:pPr>
      <w:r w:rsidRPr="005127EF">
        <w:rPr>
          <w:sz w:val="24"/>
          <w:szCs w:val="24"/>
        </w:rPr>
        <w:t xml:space="preserve">Převzetí provedených prací za kalendářní měsíc potvrdí </w:t>
      </w:r>
      <w:r>
        <w:rPr>
          <w:sz w:val="24"/>
          <w:szCs w:val="24"/>
        </w:rPr>
        <w:t>odpovědná</w:t>
      </w:r>
      <w:r w:rsidRPr="005127EF">
        <w:rPr>
          <w:sz w:val="24"/>
          <w:szCs w:val="24"/>
        </w:rPr>
        <w:t xml:space="preserve"> osoba objednatele.</w:t>
      </w:r>
    </w:p>
    <w:p w14:paraId="13879062" w14:textId="77777777" w:rsidR="002B61E8" w:rsidRDefault="002B61E8" w:rsidP="002B61E8">
      <w:pPr>
        <w:pStyle w:val="Odstavecseseznamem"/>
        <w:ind w:left="357"/>
        <w:rPr>
          <w:sz w:val="24"/>
          <w:szCs w:val="24"/>
        </w:rPr>
      </w:pPr>
    </w:p>
    <w:p w14:paraId="52BAAA29" w14:textId="77777777" w:rsidR="005127EF" w:rsidRDefault="005127EF" w:rsidP="005127EF">
      <w:pPr>
        <w:pStyle w:val="Odstavecseseznamem"/>
        <w:numPr>
          <w:ilvl w:val="3"/>
          <w:numId w:val="1"/>
        </w:numPr>
        <w:ind w:left="357" w:hanging="357"/>
        <w:rPr>
          <w:sz w:val="24"/>
          <w:szCs w:val="24"/>
        </w:rPr>
      </w:pPr>
      <w:r>
        <w:rPr>
          <w:sz w:val="24"/>
          <w:szCs w:val="24"/>
        </w:rPr>
        <w:t>Odpovědné osoby objednatele:</w:t>
      </w:r>
    </w:p>
    <w:p w14:paraId="5E1EC753" w14:textId="77777777" w:rsidR="00DA5AD4" w:rsidRPr="00DA5AD4" w:rsidRDefault="00DA5AD4" w:rsidP="00DA5AD4">
      <w:pPr>
        <w:pStyle w:val="Odstavecseseznamem"/>
        <w:rPr>
          <w:sz w:val="24"/>
          <w:szCs w:val="24"/>
        </w:rPr>
      </w:pPr>
    </w:p>
    <w:p w14:paraId="5DD1B296" w14:textId="77777777" w:rsidR="00DA5AD4" w:rsidRPr="00DA5AD4" w:rsidRDefault="00DA5AD4" w:rsidP="00DA5AD4">
      <w:pPr>
        <w:pStyle w:val="Odstavecseseznamem"/>
        <w:ind w:left="357"/>
        <w:rPr>
          <w:sz w:val="24"/>
          <w:szCs w:val="24"/>
        </w:rPr>
      </w:pPr>
      <w:r w:rsidRPr="00DA5AD4">
        <w:rPr>
          <w:b/>
          <w:sz w:val="24"/>
          <w:szCs w:val="24"/>
        </w:rPr>
        <w:t>2.1</w:t>
      </w:r>
      <w:r w:rsidRPr="00DA5AD4">
        <w:rPr>
          <w:sz w:val="24"/>
          <w:szCs w:val="24"/>
        </w:rPr>
        <w:t xml:space="preserve"> Odpovědnou osobou objednatele je: pí Zdeňka Pokorná, tel. 487 881 237, mobil:</w:t>
      </w:r>
    </w:p>
    <w:p w14:paraId="50BD12DC" w14:textId="77777777" w:rsidR="00DA5AD4" w:rsidRDefault="00DA5AD4" w:rsidP="00DA5AD4">
      <w:pPr>
        <w:pStyle w:val="Odstavecseseznamem"/>
        <w:ind w:left="357"/>
        <w:rPr>
          <w:sz w:val="24"/>
          <w:szCs w:val="24"/>
        </w:rPr>
      </w:pPr>
      <w:r w:rsidRPr="00DA5AD4">
        <w:rPr>
          <w:sz w:val="24"/>
          <w:szCs w:val="24"/>
        </w:rPr>
        <w:t xml:space="preserve">      731 435 395, e-mail:pokorna@mucl.cz</w:t>
      </w:r>
      <w:r w:rsidR="00D741E2">
        <w:rPr>
          <w:sz w:val="24"/>
          <w:szCs w:val="24"/>
        </w:rPr>
        <w:t>.</w:t>
      </w:r>
    </w:p>
    <w:p w14:paraId="0089711F" w14:textId="77777777" w:rsidR="008F5A50" w:rsidRPr="008F5A50" w:rsidRDefault="008F5A50" w:rsidP="008F5A50">
      <w:pPr>
        <w:pStyle w:val="Odstavecseseznamem"/>
        <w:rPr>
          <w:sz w:val="24"/>
          <w:szCs w:val="24"/>
        </w:rPr>
      </w:pPr>
    </w:p>
    <w:p w14:paraId="33C554A8" w14:textId="77777777" w:rsidR="008F5A50" w:rsidRDefault="008F5A50" w:rsidP="005127EF">
      <w:pPr>
        <w:pStyle w:val="Odstavecseseznamem"/>
        <w:numPr>
          <w:ilvl w:val="3"/>
          <w:numId w:val="1"/>
        </w:numPr>
        <w:ind w:left="357" w:hanging="357"/>
        <w:rPr>
          <w:sz w:val="24"/>
          <w:szCs w:val="24"/>
        </w:rPr>
      </w:pPr>
      <w:r>
        <w:rPr>
          <w:sz w:val="24"/>
          <w:szCs w:val="24"/>
        </w:rPr>
        <w:t>Odpovědné osoby zhotovitele:</w:t>
      </w:r>
    </w:p>
    <w:p w14:paraId="344D72D2" w14:textId="77777777" w:rsidR="00DA5AD4" w:rsidRDefault="00DA5AD4" w:rsidP="00DA5AD4">
      <w:pPr>
        <w:pStyle w:val="Odstavecseseznamem"/>
        <w:ind w:left="357"/>
        <w:rPr>
          <w:sz w:val="24"/>
          <w:szCs w:val="24"/>
        </w:rPr>
      </w:pPr>
    </w:p>
    <w:p w14:paraId="1A3AB3B4" w14:textId="77777777" w:rsidR="00DA5AD4" w:rsidRPr="00DA5AD4" w:rsidRDefault="00DA5AD4" w:rsidP="00DA5AD4">
      <w:pPr>
        <w:pStyle w:val="Odstavecseseznamem"/>
        <w:ind w:left="357"/>
        <w:rPr>
          <w:i/>
          <w:sz w:val="24"/>
          <w:szCs w:val="24"/>
        </w:rPr>
      </w:pPr>
      <w:r w:rsidRPr="00DA5AD4">
        <w:rPr>
          <w:b/>
          <w:sz w:val="24"/>
          <w:szCs w:val="24"/>
        </w:rPr>
        <w:t>3.1</w:t>
      </w:r>
      <w:r w:rsidRPr="00DA5AD4">
        <w:rPr>
          <w:sz w:val="24"/>
          <w:szCs w:val="24"/>
        </w:rPr>
        <w:t xml:space="preserve"> Odpovědnou osobou zhotovitele je: </w:t>
      </w:r>
      <w:r w:rsidRPr="00DA5AD4">
        <w:rPr>
          <w:i/>
          <w:sz w:val="24"/>
          <w:szCs w:val="24"/>
          <w:highlight w:val="yellow"/>
        </w:rPr>
        <w:t>odpovědná osoba uvedená v čl. I odst. 2 této</w:t>
      </w:r>
      <w:r w:rsidR="00D741E2">
        <w:rPr>
          <w:i/>
          <w:sz w:val="24"/>
          <w:szCs w:val="24"/>
          <w:highlight w:val="yellow"/>
        </w:rPr>
        <w:br/>
      </w:r>
      <w:r w:rsidR="00D741E2" w:rsidRPr="00D741E2">
        <w:rPr>
          <w:i/>
          <w:sz w:val="24"/>
          <w:szCs w:val="24"/>
        </w:rPr>
        <w:t xml:space="preserve">      </w:t>
      </w:r>
      <w:r w:rsidRPr="00D741E2">
        <w:rPr>
          <w:i/>
          <w:sz w:val="24"/>
          <w:szCs w:val="24"/>
        </w:rPr>
        <w:t xml:space="preserve"> </w:t>
      </w:r>
      <w:proofErr w:type="gramStart"/>
      <w:r w:rsidRPr="00DA5AD4">
        <w:rPr>
          <w:i/>
          <w:sz w:val="24"/>
          <w:szCs w:val="24"/>
          <w:highlight w:val="yellow"/>
        </w:rPr>
        <w:t>smlouvy….</w:t>
      </w:r>
      <w:proofErr w:type="gramEnd"/>
      <w:r w:rsidRPr="00DA5AD4">
        <w:rPr>
          <w:i/>
          <w:sz w:val="24"/>
          <w:szCs w:val="24"/>
          <w:highlight w:val="yellow"/>
        </w:rPr>
        <w:t>popř. uvést jinou konkrétní osobu, tel., a-mail….doplní uchazeč</w:t>
      </w:r>
    </w:p>
    <w:p w14:paraId="590CAE35" w14:textId="77777777" w:rsidR="00DA5AD4" w:rsidRPr="00DA5AD4" w:rsidRDefault="00DA5AD4" w:rsidP="00DA5AD4">
      <w:pPr>
        <w:pStyle w:val="Odstavecseseznamem"/>
        <w:ind w:left="357"/>
        <w:rPr>
          <w:sz w:val="24"/>
          <w:szCs w:val="24"/>
        </w:rPr>
      </w:pPr>
    </w:p>
    <w:p w14:paraId="56841715" w14:textId="77777777" w:rsidR="00DA5AD4" w:rsidRDefault="00DA5AD4" w:rsidP="00DA5AD4">
      <w:pPr>
        <w:pStyle w:val="Odstavecseseznamem"/>
        <w:ind w:left="357"/>
        <w:jc w:val="both"/>
        <w:rPr>
          <w:sz w:val="24"/>
          <w:szCs w:val="24"/>
        </w:rPr>
      </w:pPr>
      <w:r w:rsidRPr="00DA5AD4">
        <w:rPr>
          <w:sz w:val="24"/>
          <w:szCs w:val="24"/>
        </w:rPr>
        <w:t xml:space="preserve"> </w:t>
      </w:r>
      <w:r w:rsidRPr="00DA5AD4">
        <w:rPr>
          <w:b/>
          <w:sz w:val="24"/>
          <w:szCs w:val="24"/>
        </w:rPr>
        <w:t>3.2</w:t>
      </w:r>
      <w:r w:rsidRPr="00DA5AD4">
        <w:rPr>
          <w:sz w:val="24"/>
          <w:szCs w:val="24"/>
        </w:rPr>
        <w:t xml:space="preserve"> Odpovědná osoba zhotovitele je osoba odpovědná za řízení výkonných pracovníků</w:t>
      </w:r>
      <w:r w:rsidR="00D741E2">
        <w:rPr>
          <w:sz w:val="24"/>
          <w:szCs w:val="24"/>
        </w:rPr>
        <w:br/>
        <w:t xml:space="preserve">        </w:t>
      </w:r>
      <w:r w:rsidRPr="00DA5AD4">
        <w:rPr>
          <w:sz w:val="24"/>
          <w:szCs w:val="24"/>
        </w:rPr>
        <w:t>zhotovitele, za výsledek prováděných prací a dodávky materiálu (nemusí</w:t>
      </w:r>
      <w:r>
        <w:rPr>
          <w:sz w:val="24"/>
          <w:szCs w:val="24"/>
        </w:rPr>
        <w:t xml:space="preserve"> vykonávat</w:t>
      </w:r>
      <w:r w:rsidR="00D741E2">
        <w:rPr>
          <w:sz w:val="24"/>
          <w:szCs w:val="24"/>
        </w:rPr>
        <w:br/>
        <w:t xml:space="preserve">        </w:t>
      </w:r>
      <w:r w:rsidRPr="00DA5AD4">
        <w:rPr>
          <w:sz w:val="24"/>
          <w:szCs w:val="24"/>
        </w:rPr>
        <w:t xml:space="preserve">práce přímo). Odpovědné osobě budou oznamovány termíny </w:t>
      </w:r>
      <w:r w:rsidR="003E21DC">
        <w:rPr>
          <w:sz w:val="24"/>
          <w:szCs w:val="24"/>
        </w:rPr>
        <w:t xml:space="preserve">čištění </w:t>
      </w:r>
      <w:r w:rsidR="00F56C8F">
        <w:rPr>
          <w:sz w:val="24"/>
          <w:szCs w:val="24"/>
        </w:rPr>
        <w:t>kancelářských</w:t>
      </w:r>
      <w:r w:rsidR="003E21DC">
        <w:rPr>
          <w:sz w:val="24"/>
          <w:szCs w:val="24"/>
        </w:rPr>
        <w:br/>
        <w:t xml:space="preserve">    </w:t>
      </w:r>
      <w:r w:rsidR="00F56C8F">
        <w:rPr>
          <w:sz w:val="24"/>
          <w:szCs w:val="24"/>
        </w:rPr>
        <w:t xml:space="preserve"> </w:t>
      </w:r>
      <w:r w:rsidR="003E21DC">
        <w:rPr>
          <w:sz w:val="24"/>
          <w:szCs w:val="24"/>
        </w:rPr>
        <w:t xml:space="preserve">   </w:t>
      </w:r>
      <w:r w:rsidR="00F56C8F">
        <w:rPr>
          <w:sz w:val="24"/>
          <w:szCs w:val="24"/>
        </w:rPr>
        <w:t>židlí a</w:t>
      </w:r>
      <w:r w:rsidR="00D741E2">
        <w:rPr>
          <w:sz w:val="24"/>
          <w:szCs w:val="24"/>
        </w:rPr>
        <w:t xml:space="preserve"> </w:t>
      </w:r>
      <w:r w:rsidRPr="00DA5AD4">
        <w:rPr>
          <w:sz w:val="24"/>
          <w:szCs w:val="24"/>
        </w:rPr>
        <w:t>případné požadavky na změnu rozsahu prací, resp. s ní řešeny i všechny jiné</w:t>
      </w:r>
      <w:r w:rsidR="003E21DC">
        <w:rPr>
          <w:sz w:val="24"/>
          <w:szCs w:val="24"/>
        </w:rPr>
        <w:br/>
        <w:t xml:space="preserve">       </w:t>
      </w:r>
      <w:r w:rsidRPr="00DA5AD4">
        <w:rPr>
          <w:sz w:val="24"/>
          <w:szCs w:val="24"/>
        </w:rPr>
        <w:t xml:space="preserve"> podmínky poskytování plnění.</w:t>
      </w:r>
    </w:p>
    <w:p w14:paraId="24767179" w14:textId="77777777" w:rsidR="008F5A50" w:rsidRPr="008F5A50" w:rsidRDefault="008F5A50" w:rsidP="008F5A50">
      <w:pPr>
        <w:pStyle w:val="Odstavecseseznamem"/>
        <w:rPr>
          <w:sz w:val="24"/>
          <w:szCs w:val="24"/>
        </w:rPr>
      </w:pPr>
    </w:p>
    <w:p w14:paraId="6EEBF78F" w14:textId="77777777" w:rsidR="008F5A50" w:rsidRDefault="008F5A50" w:rsidP="008F5A50">
      <w:pPr>
        <w:pStyle w:val="Odstavecseseznamem"/>
        <w:numPr>
          <w:ilvl w:val="3"/>
          <w:numId w:val="1"/>
        </w:numPr>
        <w:ind w:left="357" w:hanging="357"/>
        <w:rPr>
          <w:sz w:val="24"/>
          <w:szCs w:val="24"/>
        </w:rPr>
      </w:pPr>
      <w:r w:rsidRPr="008F5A50">
        <w:rPr>
          <w:sz w:val="24"/>
          <w:szCs w:val="24"/>
        </w:rPr>
        <w:t xml:space="preserve">Případnou změnu odpovědných osob si smluvní strany oznámí </w:t>
      </w:r>
      <w:r w:rsidR="00C81D5B">
        <w:rPr>
          <w:sz w:val="24"/>
          <w:szCs w:val="24"/>
        </w:rPr>
        <w:t xml:space="preserve">písemně </w:t>
      </w:r>
      <w:r w:rsidRPr="008F5A50">
        <w:rPr>
          <w:sz w:val="24"/>
          <w:szCs w:val="24"/>
        </w:rPr>
        <w:t>nejméně týden předem.</w:t>
      </w:r>
    </w:p>
    <w:p w14:paraId="6D852986" w14:textId="77777777" w:rsidR="009A0F79" w:rsidRPr="009A0F79" w:rsidRDefault="009A0F79" w:rsidP="009A0F79">
      <w:pPr>
        <w:pStyle w:val="Odstavecseseznamem"/>
        <w:rPr>
          <w:sz w:val="24"/>
          <w:szCs w:val="24"/>
        </w:rPr>
      </w:pPr>
    </w:p>
    <w:p w14:paraId="2896EE32" w14:textId="77777777" w:rsidR="00D8548C" w:rsidRPr="008F5A50" w:rsidRDefault="00853AD9" w:rsidP="008F5A50">
      <w:pPr>
        <w:pStyle w:val="Odstavecseseznamem"/>
        <w:numPr>
          <w:ilvl w:val="0"/>
          <w:numId w:val="1"/>
        </w:numPr>
        <w:jc w:val="center"/>
        <w:rPr>
          <w:rFonts w:ascii="Arial" w:hAnsi="Arial" w:cs="Arial"/>
          <w:b/>
          <w:caps/>
          <w:sz w:val="28"/>
        </w:rPr>
      </w:pPr>
      <w:r w:rsidRPr="008F5A50">
        <w:rPr>
          <w:b/>
          <w:caps/>
          <w:sz w:val="24"/>
          <w:szCs w:val="24"/>
        </w:rPr>
        <w:t xml:space="preserve">PRÁVA a </w:t>
      </w:r>
      <w:r w:rsidR="00D8548C" w:rsidRPr="008F5A50">
        <w:rPr>
          <w:b/>
          <w:caps/>
          <w:sz w:val="24"/>
          <w:szCs w:val="24"/>
        </w:rPr>
        <w:t>Povinnosti zhotovitele:</w:t>
      </w:r>
    </w:p>
    <w:p w14:paraId="413CB906" w14:textId="77777777" w:rsidR="00D8548C" w:rsidRDefault="00D8548C" w:rsidP="00D8548C">
      <w:pPr>
        <w:ind w:left="709" w:hanging="709"/>
        <w:jc w:val="both"/>
        <w:rPr>
          <w:rFonts w:ascii="Arial" w:hAnsi="Arial" w:cs="Arial"/>
          <w:b/>
          <w:caps/>
        </w:rPr>
      </w:pPr>
    </w:p>
    <w:p w14:paraId="5192F23F" w14:textId="22DEEFBB" w:rsidR="007B768C" w:rsidRDefault="007B768C" w:rsidP="007B768C">
      <w:pPr>
        <w:numPr>
          <w:ilvl w:val="0"/>
          <w:numId w:val="12"/>
        </w:numPr>
        <w:ind w:left="284" w:hanging="284"/>
        <w:jc w:val="both"/>
        <w:rPr>
          <w:rFonts w:eastAsia="HiddenHorzOCR"/>
          <w:sz w:val="24"/>
          <w:szCs w:val="24"/>
        </w:rPr>
      </w:pPr>
      <w:r w:rsidRPr="005D2809">
        <w:rPr>
          <w:rFonts w:eastAsia="HiddenHorzOCR"/>
          <w:sz w:val="24"/>
          <w:szCs w:val="24"/>
        </w:rPr>
        <w:t xml:space="preserve">Zhotovitel po ukončení úklidových </w:t>
      </w:r>
      <w:r w:rsidR="003337BF">
        <w:rPr>
          <w:rFonts w:eastAsia="HiddenHorzOCR"/>
          <w:sz w:val="24"/>
          <w:szCs w:val="24"/>
        </w:rPr>
        <w:t>a de</w:t>
      </w:r>
      <w:r w:rsidR="005F39C2">
        <w:rPr>
          <w:rFonts w:eastAsia="HiddenHorzOCR"/>
          <w:sz w:val="24"/>
          <w:szCs w:val="24"/>
        </w:rPr>
        <w:t>z</w:t>
      </w:r>
      <w:r w:rsidR="003337BF">
        <w:rPr>
          <w:rFonts w:eastAsia="HiddenHorzOCR"/>
          <w:sz w:val="24"/>
          <w:szCs w:val="24"/>
        </w:rPr>
        <w:t xml:space="preserve">infekčních </w:t>
      </w:r>
      <w:r w:rsidRPr="005D2809">
        <w:rPr>
          <w:rFonts w:eastAsia="HiddenHorzOCR"/>
          <w:sz w:val="24"/>
          <w:szCs w:val="24"/>
        </w:rPr>
        <w:t xml:space="preserve">prací </w:t>
      </w:r>
      <w:r w:rsidR="003337BF">
        <w:rPr>
          <w:rFonts w:eastAsia="HiddenHorzOCR"/>
          <w:sz w:val="24"/>
          <w:szCs w:val="24"/>
        </w:rPr>
        <w:t xml:space="preserve">vždy </w:t>
      </w:r>
      <w:r w:rsidRPr="005D2809">
        <w:rPr>
          <w:rFonts w:eastAsia="HiddenHorzOCR"/>
          <w:sz w:val="24"/>
          <w:szCs w:val="24"/>
        </w:rPr>
        <w:t xml:space="preserve">uzamkne místnosti i </w:t>
      </w:r>
      <w:r w:rsidR="003337BF">
        <w:rPr>
          <w:rFonts w:eastAsia="HiddenHorzOCR"/>
          <w:sz w:val="24"/>
          <w:szCs w:val="24"/>
        </w:rPr>
        <w:t xml:space="preserve">dotčené </w:t>
      </w:r>
      <w:r w:rsidRPr="005D2809">
        <w:rPr>
          <w:rFonts w:eastAsia="HiddenHorzOCR"/>
          <w:sz w:val="24"/>
          <w:szCs w:val="24"/>
        </w:rPr>
        <w:t>objekty</w:t>
      </w:r>
      <w:r w:rsidR="00F56C8F">
        <w:rPr>
          <w:rFonts w:eastAsia="HiddenHorzOCR"/>
          <w:sz w:val="24"/>
          <w:szCs w:val="24"/>
        </w:rPr>
        <w:t xml:space="preserve"> </w:t>
      </w:r>
      <w:r w:rsidRPr="005D2809">
        <w:rPr>
          <w:rFonts w:eastAsia="HiddenHorzOCR"/>
          <w:sz w:val="24"/>
          <w:szCs w:val="24"/>
        </w:rPr>
        <w:t>a elektronick</w:t>
      </w:r>
      <w:r w:rsidR="00F56C8F">
        <w:rPr>
          <w:rFonts w:eastAsia="HiddenHorzOCR"/>
          <w:sz w:val="24"/>
          <w:szCs w:val="24"/>
        </w:rPr>
        <w:t>y</w:t>
      </w:r>
      <w:r w:rsidRPr="005D2809">
        <w:rPr>
          <w:rFonts w:eastAsia="HiddenHorzOCR"/>
          <w:sz w:val="24"/>
          <w:szCs w:val="24"/>
        </w:rPr>
        <w:t xml:space="preserve"> zabezpečí všech</w:t>
      </w:r>
      <w:r w:rsidR="00F56C8F">
        <w:rPr>
          <w:rFonts w:eastAsia="HiddenHorzOCR"/>
          <w:sz w:val="24"/>
          <w:szCs w:val="24"/>
        </w:rPr>
        <w:t>ny</w:t>
      </w:r>
      <w:r w:rsidRPr="005D2809">
        <w:rPr>
          <w:rFonts w:eastAsia="HiddenHorzOCR"/>
          <w:sz w:val="24"/>
          <w:szCs w:val="24"/>
        </w:rPr>
        <w:t xml:space="preserve"> objekt</w:t>
      </w:r>
      <w:r w:rsidR="00F56C8F">
        <w:rPr>
          <w:rFonts w:eastAsia="HiddenHorzOCR"/>
          <w:sz w:val="24"/>
          <w:szCs w:val="24"/>
        </w:rPr>
        <w:t>y</w:t>
      </w:r>
      <w:r w:rsidRPr="005D2809">
        <w:rPr>
          <w:rFonts w:eastAsia="HiddenHorzOCR"/>
          <w:sz w:val="24"/>
          <w:szCs w:val="24"/>
        </w:rPr>
        <w:t>. V</w:t>
      </w:r>
      <w:r w:rsidR="005D21D5">
        <w:rPr>
          <w:rFonts w:eastAsia="HiddenHorzOCR"/>
          <w:sz w:val="24"/>
          <w:szCs w:val="24"/>
        </w:rPr>
        <w:t> </w:t>
      </w:r>
      <w:r w:rsidRPr="005D2809">
        <w:rPr>
          <w:rFonts w:eastAsia="HiddenHorzOCR"/>
          <w:sz w:val="24"/>
          <w:szCs w:val="24"/>
        </w:rPr>
        <w:t>případě</w:t>
      </w:r>
      <w:r w:rsidR="005D21D5">
        <w:rPr>
          <w:rFonts w:eastAsia="HiddenHorzOCR"/>
          <w:sz w:val="24"/>
          <w:szCs w:val="24"/>
        </w:rPr>
        <w:t xml:space="preserve">, že v </w:t>
      </w:r>
      <w:r w:rsidRPr="005D2809">
        <w:rPr>
          <w:rFonts w:eastAsia="HiddenHorzOCR"/>
          <w:sz w:val="24"/>
          <w:szCs w:val="24"/>
        </w:rPr>
        <w:t>některém z</w:t>
      </w:r>
      <w:r w:rsidR="005D21D5">
        <w:rPr>
          <w:rFonts w:eastAsia="HiddenHorzOCR"/>
          <w:sz w:val="24"/>
          <w:szCs w:val="24"/>
        </w:rPr>
        <w:t> </w:t>
      </w:r>
      <w:r w:rsidRPr="005D2809">
        <w:rPr>
          <w:rFonts w:eastAsia="HiddenHorzOCR"/>
          <w:sz w:val="24"/>
          <w:szCs w:val="24"/>
        </w:rPr>
        <w:t>objektů</w:t>
      </w:r>
      <w:r w:rsidR="005D21D5">
        <w:rPr>
          <w:rFonts w:eastAsia="HiddenHorzOCR"/>
          <w:sz w:val="24"/>
          <w:szCs w:val="24"/>
        </w:rPr>
        <w:t xml:space="preserve"> bude v odpoledních hodinách probíhat</w:t>
      </w:r>
      <w:r w:rsidRPr="005D2809">
        <w:rPr>
          <w:rFonts w:eastAsia="HiddenHorzOCR"/>
          <w:sz w:val="24"/>
          <w:szCs w:val="24"/>
        </w:rPr>
        <w:t xml:space="preserve"> </w:t>
      </w:r>
      <w:r w:rsidR="005D21D5">
        <w:rPr>
          <w:rFonts w:eastAsia="HiddenHorzOCR"/>
          <w:sz w:val="24"/>
          <w:szCs w:val="24"/>
        </w:rPr>
        <w:t>jednání (</w:t>
      </w:r>
      <w:r w:rsidRPr="005D2809">
        <w:rPr>
          <w:sz w:val="24"/>
          <w:szCs w:val="24"/>
        </w:rPr>
        <w:t>např. jednání Zastupitelstva města nebo Rady města Česká Lípa, výboru, komise či jin</w:t>
      </w:r>
      <w:r w:rsidR="00F648B0">
        <w:rPr>
          <w:sz w:val="24"/>
          <w:szCs w:val="24"/>
        </w:rPr>
        <w:t>á</w:t>
      </w:r>
      <w:r w:rsidRPr="005D2809">
        <w:rPr>
          <w:sz w:val="24"/>
          <w:szCs w:val="24"/>
        </w:rPr>
        <w:t xml:space="preserve"> akce</w:t>
      </w:r>
      <w:r w:rsidR="005D21D5">
        <w:rPr>
          <w:sz w:val="24"/>
          <w:szCs w:val="24"/>
        </w:rPr>
        <w:t>)</w:t>
      </w:r>
      <w:r w:rsidRPr="005D2809">
        <w:rPr>
          <w:sz w:val="24"/>
          <w:szCs w:val="24"/>
        </w:rPr>
        <w:t>,</w:t>
      </w:r>
      <w:r w:rsidRPr="005D2809">
        <w:rPr>
          <w:b/>
          <w:sz w:val="24"/>
          <w:szCs w:val="24"/>
        </w:rPr>
        <w:t xml:space="preserve"> </w:t>
      </w:r>
      <w:r w:rsidRPr="005D2809">
        <w:rPr>
          <w:rFonts w:eastAsia="HiddenHorzOCR"/>
          <w:sz w:val="24"/>
          <w:szCs w:val="24"/>
        </w:rPr>
        <w:t xml:space="preserve">zhotovitel </w:t>
      </w:r>
      <w:r w:rsidR="00F648B0">
        <w:rPr>
          <w:rFonts w:eastAsia="HiddenHorzOCR"/>
          <w:sz w:val="24"/>
          <w:szCs w:val="24"/>
        </w:rPr>
        <w:t>tento objekt uzamkne a elektronicky zabezpečí a</w:t>
      </w:r>
      <w:r w:rsidRPr="005D2809">
        <w:rPr>
          <w:rFonts w:eastAsia="HiddenHorzOCR"/>
          <w:sz w:val="24"/>
          <w:szCs w:val="24"/>
        </w:rPr>
        <w:t>ž po ukončení tohoto jednání.</w:t>
      </w:r>
    </w:p>
    <w:p w14:paraId="0D643747" w14:textId="77777777" w:rsidR="007B768C" w:rsidRPr="005D2809" w:rsidRDefault="007B768C" w:rsidP="007B768C">
      <w:pPr>
        <w:ind w:left="284"/>
        <w:jc w:val="both"/>
        <w:rPr>
          <w:rFonts w:eastAsia="HiddenHorzOCR"/>
          <w:sz w:val="24"/>
          <w:szCs w:val="24"/>
        </w:rPr>
      </w:pPr>
    </w:p>
    <w:p w14:paraId="58A950D8" w14:textId="77777777" w:rsidR="00D8548C" w:rsidRDefault="00D8548C" w:rsidP="00D8548C">
      <w:pPr>
        <w:numPr>
          <w:ilvl w:val="0"/>
          <w:numId w:val="12"/>
        </w:numPr>
        <w:ind w:left="284" w:hanging="284"/>
        <w:jc w:val="both"/>
        <w:rPr>
          <w:sz w:val="24"/>
          <w:szCs w:val="24"/>
        </w:rPr>
      </w:pPr>
      <w:r>
        <w:rPr>
          <w:sz w:val="24"/>
          <w:szCs w:val="24"/>
        </w:rPr>
        <w:t>Zhotovitel je povinen při plnění povinností vyplývajících z této smlouvy postupovat samostatně, odborně a s vynaložením veškeré potřebné péče k dosažení optimálního výsledku plnění smlouvy. Zhotovitel je povinen se řídit při plnění této smlouvy obecně platnými předpisy a pokyny objednatele, které mu budou zadávány v průběhu plnění smlouvy. Zhotovitel je povinen upozornit objednatele na nevhodnou povahu jeho pokynů.</w:t>
      </w:r>
    </w:p>
    <w:p w14:paraId="728F5531" w14:textId="77777777" w:rsidR="00D8548C" w:rsidRDefault="00D8548C" w:rsidP="00D8548C">
      <w:pPr>
        <w:ind w:left="284" w:hanging="284"/>
        <w:jc w:val="both"/>
        <w:rPr>
          <w:sz w:val="24"/>
          <w:szCs w:val="24"/>
        </w:rPr>
      </w:pPr>
    </w:p>
    <w:p w14:paraId="7FC43A20" w14:textId="77777777" w:rsidR="00D8548C" w:rsidRDefault="00D8548C" w:rsidP="00D8548C">
      <w:pPr>
        <w:numPr>
          <w:ilvl w:val="0"/>
          <w:numId w:val="12"/>
        </w:numPr>
        <w:ind w:left="284" w:hanging="284"/>
        <w:jc w:val="both"/>
        <w:rPr>
          <w:sz w:val="24"/>
          <w:szCs w:val="24"/>
        </w:rPr>
      </w:pPr>
      <w:r>
        <w:rPr>
          <w:sz w:val="24"/>
          <w:szCs w:val="24"/>
        </w:rPr>
        <w:t>Pracovníci zhotovitele jsou</w:t>
      </w:r>
      <w:r w:rsidR="00E64DE1">
        <w:rPr>
          <w:sz w:val="24"/>
          <w:szCs w:val="24"/>
        </w:rPr>
        <w:t xml:space="preserve"> zásadně řízeni pokyny odpovědnou</w:t>
      </w:r>
      <w:r>
        <w:rPr>
          <w:sz w:val="24"/>
          <w:szCs w:val="24"/>
        </w:rPr>
        <w:t xml:space="preserve"> osobou zhotovitele. Veškeré připomínky a organizační požadavky vyřizuje zhotovitel prostřednictvím svého odpovědného pracovníka.</w:t>
      </w:r>
    </w:p>
    <w:p w14:paraId="25F6CB3F" w14:textId="77777777" w:rsidR="00D8548C" w:rsidRDefault="00D8548C" w:rsidP="00D8548C">
      <w:pPr>
        <w:ind w:left="284" w:hanging="284"/>
        <w:jc w:val="both"/>
        <w:rPr>
          <w:sz w:val="24"/>
          <w:szCs w:val="24"/>
        </w:rPr>
      </w:pPr>
    </w:p>
    <w:p w14:paraId="07DFFFD7" w14:textId="77777777" w:rsidR="00D8548C" w:rsidRDefault="00D8548C" w:rsidP="00D8548C">
      <w:pPr>
        <w:numPr>
          <w:ilvl w:val="0"/>
          <w:numId w:val="12"/>
        </w:numPr>
        <w:ind w:left="284" w:hanging="284"/>
        <w:jc w:val="both"/>
        <w:rPr>
          <w:sz w:val="24"/>
          <w:szCs w:val="24"/>
        </w:rPr>
      </w:pPr>
      <w:r>
        <w:rPr>
          <w:sz w:val="24"/>
          <w:szCs w:val="24"/>
        </w:rPr>
        <w:lastRenderedPageBreak/>
        <w:t>Při provádění pravidelného úklidu a dezinfekce musí být každý výkonný pracovník zhotovitele schopen provést práce specifikované touto smlouvou, aniž by očekával od pracovníků objednatele, že budou jeho práci řídit.</w:t>
      </w:r>
    </w:p>
    <w:p w14:paraId="37668750" w14:textId="77777777" w:rsidR="00D8548C" w:rsidRDefault="00D8548C" w:rsidP="00D8548C">
      <w:pPr>
        <w:ind w:left="284" w:hanging="284"/>
        <w:jc w:val="both"/>
        <w:rPr>
          <w:sz w:val="24"/>
          <w:szCs w:val="24"/>
        </w:rPr>
      </w:pPr>
    </w:p>
    <w:p w14:paraId="7361E858" w14:textId="77777777" w:rsidR="00D8548C" w:rsidRDefault="00D8548C" w:rsidP="00D8548C">
      <w:pPr>
        <w:numPr>
          <w:ilvl w:val="0"/>
          <w:numId w:val="12"/>
        </w:numPr>
        <w:ind w:left="284" w:hanging="284"/>
        <w:jc w:val="both"/>
        <w:rPr>
          <w:sz w:val="24"/>
          <w:szCs w:val="24"/>
        </w:rPr>
      </w:pPr>
      <w:r>
        <w:rPr>
          <w:sz w:val="24"/>
          <w:szCs w:val="24"/>
        </w:rPr>
        <w:t xml:space="preserve">Zhotovitel je povinen </w:t>
      </w:r>
      <w:r w:rsidR="00B813D0">
        <w:rPr>
          <w:sz w:val="24"/>
          <w:szCs w:val="24"/>
        </w:rPr>
        <w:t xml:space="preserve">zaškolit veškeré své pracovníky, kteří budou práce dle této smlouvy provádět. Dále je povinen </w:t>
      </w:r>
      <w:r>
        <w:rPr>
          <w:sz w:val="24"/>
          <w:szCs w:val="24"/>
        </w:rPr>
        <w:t>na své náklady vybavit své výkonné pracovníky provádějící úklid a dezinfekci ochrannými prostředky, úklidovými pomůckami a stroji, úklidovými a dezinfekčními prostředky a dalším úklidovým materiálem a poučit je o</w:t>
      </w:r>
      <w:r w:rsidR="00B813D0">
        <w:rPr>
          <w:sz w:val="24"/>
          <w:szCs w:val="24"/>
        </w:rPr>
        <w:t xml:space="preserve"> náplni a </w:t>
      </w:r>
      <w:r>
        <w:rPr>
          <w:sz w:val="24"/>
          <w:szCs w:val="24"/>
        </w:rPr>
        <w:t>rozsahu prováděných prací</w:t>
      </w:r>
      <w:r w:rsidR="00B813D0">
        <w:rPr>
          <w:sz w:val="24"/>
          <w:szCs w:val="24"/>
        </w:rPr>
        <w:t xml:space="preserve"> na jednotlivých pracovištích</w:t>
      </w:r>
      <w:r>
        <w:rPr>
          <w:sz w:val="24"/>
          <w:szCs w:val="24"/>
        </w:rPr>
        <w:t xml:space="preserve">, o postupech úklidu </w:t>
      </w:r>
      <w:r w:rsidR="00883621">
        <w:rPr>
          <w:sz w:val="24"/>
          <w:szCs w:val="24"/>
        </w:rPr>
        <w:t xml:space="preserve">a dezinfekce </w:t>
      </w:r>
      <w:r>
        <w:rPr>
          <w:sz w:val="24"/>
          <w:szCs w:val="24"/>
        </w:rPr>
        <w:t xml:space="preserve">podle hygienických norem a o podmínkách BOZP a PO </w:t>
      </w:r>
      <w:r w:rsidR="00E146F0">
        <w:rPr>
          <w:sz w:val="24"/>
          <w:szCs w:val="24"/>
        </w:rPr>
        <w:t xml:space="preserve">v </w:t>
      </w:r>
      <w:r>
        <w:rPr>
          <w:sz w:val="24"/>
          <w:szCs w:val="24"/>
        </w:rPr>
        <w:t>objekt</w:t>
      </w:r>
      <w:r w:rsidR="00E146F0">
        <w:rPr>
          <w:sz w:val="24"/>
          <w:szCs w:val="24"/>
        </w:rPr>
        <w:t>ech</w:t>
      </w:r>
      <w:r>
        <w:rPr>
          <w:sz w:val="24"/>
          <w:szCs w:val="24"/>
        </w:rPr>
        <w:t xml:space="preserve"> objednatele.</w:t>
      </w:r>
    </w:p>
    <w:p w14:paraId="0E1B6179" w14:textId="77777777" w:rsidR="00D8548C" w:rsidRDefault="00D8548C" w:rsidP="00D8548C">
      <w:pPr>
        <w:ind w:left="284" w:hanging="284"/>
        <w:jc w:val="both"/>
        <w:rPr>
          <w:sz w:val="24"/>
          <w:szCs w:val="24"/>
        </w:rPr>
      </w:pPr>
    </w:p>
    <w:p w14:paraId="4B7708D7" w14:textId="77777777" w:rsidR="00D8548C" w:rsidRDefault="00D8548C" w:rsidP="00D8548C">
      <w:pPr>
        <w:numPr>
          <w:ilvl w:val="0"/>
          <w:numId w:val="12"/>
        </w:numPr>
        <w:ind w:left="284" w:hanging="284"/>
        <w:jc w:val="both"/>
        <w:rPr>
          <w:sz w:val="24"/>
          <w:szCs w:val="24"/>
        </w:rPr>
      </w:pPr>
      <w:r>
        <w:rPr>
          <w:sz w:val="24"/>
          <w:szCs w:val="24"/>
        </w:rPr>
        <w:t>Pokud bude výkonný pracovník zhotovitele, který úklid a dezinfekci běžně provádí, nepřítomen, je zhotovitel povinen zajistit provedení prací náhradním pracovníkem, vybavit ho úklidovými pomůckami a prostředky a poučit ho o náplni a rozsahu prováděných prací.</w:t>
      </w:r>
    </w:p>
    <w:p w14:paraId="309B0E8D" w14:textId="77777777" w:rsidR="00D8548C" w:rsidRDefault="00D8548C" w:rsidP="00D8548C">
      <w:pPr>
        <w:ind w:left="284" w:hanging="284"/>
        <w:jc w:val="both"/>
        <w:rPr>
          <w:sz w:val="24"/>
          <w:szCs w:val="24"/>
        </w:rPr>
      </w:pPr>
    </w:p>
    <w:p w14:paraId="478A0705" w14:textId="20EF96D7" w:rsidR="00D8548C" w:rsidRDefault="00D8548C" w:rsidP="00D8548C">
      <w:pPr>
        <w:numPr>
          <w:ilvl w:val="0"/>
          <w:numId w:val="12"/>
        </w:numPr>
        <w:ind w:left="284" w:hanging="284"/>
        <w:jc w:val="both"/>
        <w:rPr>
          <w:sz w:val="24"/>
          <w:szCs w:val="24"/>
        </w:rPr>
      </w:pPr>
      <w:r>
        <w:rPr>
          <w:sz w:val="24"/>
          <w:szCs w:val="24"/>
        </w:rPr>
        <w:t xml:space="preserve">Zhotovitel je povinen proškolit své výkonné pracovníky o nedotknutelnosti věcí objednatele. Zhotovitel odpovídá za to, že jakékoliv věci objednatele nebudou </w:t>
      </w:r>
      <w:r w:rsidR="0048505D">
        <w:rPr>
          <w:sz w:val="24"/>
          <w:szCs w:val="24"/>
        </w:rPr>
        <w:t xml:space="preserve">během plnění této smlouvy </w:t>
      </w:r>
      <w:r>
        <w:rPr>
          <w:sz w:val="24"/>
          <w:szCs w:val="24"/>
        </w:rPr>
        <w:t xml:space="preserve">zcizeny nebo zneužity. Zhotovitel ani jeho výkonní pracovníci nesmí </w:t>
      </w:r>
      <w:r w:rsidR="0048505D">
        <w:rPr>
          <w:sz w:val="24"/>
          <w:szCs w:val="24"/>
        </w:rPr>
        <w:t xml:space="preserve">v rámci plnění této smlouvy </w:t>
      </w:r>
      <w:r>
        <w:rPr>
          <w:sz w:val="24"/>
          <w:szCs w:val="24"/>
        </w:rPr>
        <w:t xml:space="preserve">prohlížet </w:t>
      </w:r>
      <w:r w:rsidR="0048505D">
        <w:rPr>
          <w:sz w:val="24"/>
          <w:szCs w:val="24"/>
        </w:rPr>
        <w:t xml:space="preserve">žádné </w:t>
      </w:r>
      <w:r>
        <w:rPr>
          <w:sz w:val="24"/>
          <w:szCs w:val="24"/>
        </w:rPr>
        <w:t>písemné doklady, které jsou uloženy v</w:t>
      </w:r>
      <w:r w:rsidR="0048505D">
        <w:rPr>
          <w:sz w:val="24"/>
          <w:szCs w:val="24"/>
        </w:rPr>
        <w:t xml:space="preserve"> dotčených </w:t>
      </w:r>
      <w:r>
        <w:rPr>
          <w:sz w:val="24"/>
          <w:szCs w:val="24"/>
        </w:rPr>
        <w:t>prostorách</w:t>
      </w:r>
      <w:r w:rsidR="0048505D">
        <w:rPr>
          <w:sz w:val="24"/>
          <w:szCs w:val="24"/>
        </w:rPr>
        <w:t xml:space="preserve"> objednatele</w:t>
      </w:r>
      <w:r>
        <w:rPr>
          <w:sz w:val="24"/>
          <w:szCs w:val="24"/>
        </w:rPr>
        <w:t xml:space="preserve">. </w:t>
      </w:r>
      <w:r w:rsidR="0048505D">
        <w:rPr>
          <w:sz w:val="24"/>
          <w:szCs w:val="24"/>
        </w:rPr>
        <w:t>Zhotovitel bere na vědomí, že v</w:t>
      </w:r>
      <w:r>
        <w:rPr>
          <w:sz w:val="24"/>
          <w:szCs w:val="24"/>
        </w:rPr>
        <w:t xml:space="preserve">eškeré takové doklady požívají </w:t>
      </w:r>
      <w:r w:rsidR="0048505D">
        <w:rPr>
          <w:sz w:val="24"/>
          <w:szCs w:val="24"/>
        </w:rPr>
        <w:t xml:space="preserve">ze strany objednatele i subjektu údajů </w:t>
      </w:r>
      <w:r>
        <w:rPr>
          <w:sz w:val="24"/>
          <w:szCs w:val="24"/>
        </w:rPr>
        <w:t>ochrany ve smyslu zákona o ochraně osobních údajů</w:t>
      </w:r>
      <w:r w:rsidR="0048505D">
        <w:rPr>
          <w:sz w:val="24"/>
          <w:szCs w:val="24"/>
        </w:rPr>
        <w:t xml:space="preserve"> a </w:t>
      </w:r>
      <w:r w:rsidR="0048505D" w:rsidRPr="009E1643">
        <w:rPr>
          <w:sz w:val="24"/>
          <w:szCs w:val="24"/>
        </w:rPr>
        <w:t>Nařízení Evropského parlamentu a Rady (EU) č. 2016/679 o ochraně osobních údajů</w:t>
      </w:r>
      <w:r>
        <w:rPr>
          <w:sz w:val="24"/>
          <w:szCs w:val="24"/>
        </w:rPr>
        <w:t xml:space="preserve"> a jejich zneužití je trestné. Zhotovitel a jeho výkonní pracovníci jsou povinni zachovávat mlčenlivost o skutečnostech, o kterých se dověděli při poskytování </w:t>
      </w:r>
      <w:r w:rsidR="0048505D">
        <w:rPr>
          <w:sz w:val="24"/>
          <w:szCs w:val="24"/>
        </w:rPr>
        <w:t>plnění dle této smlouvy</w:t>
      </w:r>
      <w:r>
        <w:rPr>
          <w:sz w:val="24"/>
          <w:szCs w:val="24"/>
        </w:rPr>
        <w:t xml:space="preserve">. Zhotovitel </w:t>
      </w:r>
      <w:r w:rsidR="0048505D">
        <w:rPr>
          <w:sz w:val="24"/>
          <w:szCs w:val="24"/>
        </w:rPr>
        <w:t xml:space="preserve">je povinen zajistit, aby </w:t>
      </w:r>
      <w:r>
        <w:rPr>
          <w:sz w:val="24"/>
          <w:szCs w:val="24"/>
        </w:rPr>
        <w:t>v pracovních smlouvách zaměstnanců</w:t>
      </w:r>
      <w:r w:rsidR="0048505D">
        <w:rPr>
          <w:sz w:val="24"/>
          <w:szCs w:val="24"/>
        </w:rPr>
        <w:t>, kteří se budou podílet na plnění této smlouvy</w:t>
      </w:r>
      <w:r w:rsidR="00C4787A">
        <w:rPr>
          <w:sz w:val="24"/>
          <w:szCs w:val="24"/>
        </w:rPr>
        <w:t>,</w:t>
      </w:r>
      <w:r w:rsidR="0048505D">
        <w:rPr>
          <w:sz w:val="24"/>
          <w:szCs w:val="24"/>
        </w:rPr>
        <w:t xml:space="preserve"> byl sjednán </w:t>
      </w:r>
      <w:r>
        <w:rPr>
          <w:sz w:val="24"/>
          <w:szCs w:val="24"/>
        </w:rPr>
        <w:t>závaz</w:t>
      </w:r>
      <w:r w:rsidR="0048505D">
        <w:rPr>
          <w:sz w:val="24"/>
          <w:szCs w:val="24"/>
        </w:rPr>
        <w:t>e</w:t>
      </w:r>
      <w:r>
        <w:rPr>
          <w:sz w:val="24"/>
          <w:szCs w:val="24"/>
        </w:rPr>
        <w:t xml:space="preserve">k mlčenlivosti o skutečnostech, o nichž se </w:t>
      </w:r>
      <w:r w:rsidR="0048505D">
        <w:rPr>
          <w:sz w:val="24"/>
          <w:szCs w:val="24"/>
        </w:rPr>
        <w:t xml:space="preserve">zaměstnanci dozví </w:t>
      </w:r>
      <w:r>
        <w:rPr>
          <w:sz w:val="24"/>
          <w:szCs w:val="24"/>
        </w:rPr>
        <w:t>v souvislosti s výkonem činnosti</w:t>
      </w:r>
      <w:r w:rsidR="0048505D">
        <w:rPr>
          <w:sz w:val="24"/>
          <w:szCs w:val="24"/>
        </w:rPr>
        <w:t xml:space="preserve"> při plnění této smlouvy</w:t>
      </w:r>
      <w:r>
        <w:rPr>
          <w:sz w:val="24"/>
          <w:szCs w:val="24"/>
        </w:rPr>
        <w:t>.</w:t>
      </w:r>
    </w:p>
    <w:p w14:paraId="153C35D1" w14:textId="77777777" w:rsidR="00E806E2" w:rsidRDefault="00E806E2" w:rsidP="00E806E2">
      <w:pPr>
        <w:pStyle w:val="Odstavecseseznamem"/>
        <w:rPr>
          <w:sz w:val="24"/>
          <w:szCs w:val="24"/>
        </w:rPr>
      </w:pPr>
    </w:p>
    <w:p w14:paraId="41E95516" w14:textId="77777777" w:rsidR="00E806E2" w:rsidRDefault="00E806E2" w:rsidP="00D8548C">
      <w:pPr>
        <w:numPr>
          <w:ilvl w:val="0"/>
          <w:numId w:val="12"/>
        </w:numPr>
        <w:ind w:left="284" w:hanging="284"/>
        <w:jc w:val="both"/>
        <w:rPr>
          <w:sz w:val="24"/>
          <w:szCs w:val="24"/>
        </w:rPr>
      </w:pPr>
      <w:r>
        <w:rPr>
          <w:sz w:val="24"/>
          <w:szCs w:val="24"/>
        </w:rPr>
        <w:t>Zaměstnanci zhotovitele nejsou oprávněni vstupovat do jiných než úklidových prostor vymezených objednatelem.</w:t>
      </w:r>
    </w:p>
    <w:p w14:paraId="2F7215BE" w14:textId="77777777" w:rsidR="00D8548C" w:rsidRDefault="00D8548C" w:rsidP="00D8548C">
      <w:pPr>
        <w:pStyle w:val="Odstavecseseznamem"/>
        <w:rPr>
          <w:sz w:val="24"/>
          <w:szCs w:val="24"/>
        </w:rPr>
      </w:pPr>
    </w:p>
    <w:p w14:paraId="46B8F151" w14:textId="5177D4AA" w:rsidR="00D8548C" w:rsidRDefault="00D8548C" w:rsidP="001170D7">
      <w:pPr>
        <w:numPr>
          <w:ilvl w:val="0"/>
          <w:numId w:val="12"/>
        </w:numPr>
        <w:ind w:left="357" w:hanging="357"/>
        <w:jc w:val="both"/>
        <w:rPr>
          <w:sz w:val="24"/>
          <w:szCs w:val="24"/>
        </w:rPr>
      </w:pPr>
      <w:r>
        <w:rPr>
          <w:sz w:val="24"/>
          <w:szCs w:val="24"/>
        </w:rPr>
        <w:t xml:space="preserve">Veškeré nálezy věcí při provádění úklidu </w:t>
      </w:r>
      <w:r w:rsidR="0048505D">
        <w:rPr>
          <w:sz w:val="24"/>
          <w:szCs w:val="24"/>
        </w:rPr>
        <w:t>a de</w:t>
      </w:r>
      <w:r w:rsidR="005F39C2">
        <w:rPr>
          <w:sz w:val="24"/>
          <w:szCs w:val="24"/>
        </w:rPr>
        <w:t>z</w:t>
      </w:r>
      <w:r w:rsidR="0048505D">
        <w:rPr>
          <w:sz w:val="24"/>
          <w:szCs w:val="24"/>
        </w:rPr>
        <w:t xml:space="preserve">infekčních prací </w:t>
      </w:r>
      <w:r>
        <w:rPr>
          <w:sz w:val="24"/>
          <w:szCs w:val="24"/>
        </w:rPr>
        <w:t>je zhotovitel povinen předat odpovědnému pracovníkovi objednatele.</w:t>
      </w:r>
    </w:p>
    <w:p w14:paraId="400E7B5B" w14:textId="77777777" w:rsidR="007D7F42" w:rsidRDefault="007D7F42" w:rsidP="007D7F42">
      <w:pPr>
        <w:pStyle w:val="Odstavecseseznamem"/>
        <w:rPr>
          <w:sz w:val="24"/>
          <w:szCs w:val="24"/>
        </w:rPr>
      </w:pPr>
    </w:p>
    <w:p w14:paraId="069F1E1D" w14:textId="09BC58A2" w:rsidR="007D7F42" w:rsidRDefault="007D7F42" w:rsidP="00F676D0">
      <w:pPr>
        <w:numPr>
          <w:ilvl w:val="0"/>
          <w:numId w:val="12"/>
        </w:numPr>
        <w:ind w:left="340" w:hanging="340"/>
        <w:jc w:val="both"/>
        <w:rPr>
          <w:sz w:val="24"/>
          <w:szCs w:val="24"/>
        </w:rPr>
      </w:pPr>
      <w:r>
        <w:rPr>
          <w:sz w:val="24"/>
          <w:szCs w:val="24"/>
        </w:rPr>
        <w:t xml:space="preserve">Zhotovitel je povinen chránit majetek objednatele při provádění úklidu a </w:t>
      </w:r>
      <w:r w:rsidR="0048505D">
        <w:rPr>
          <w:sz w:val="24"/>
          <w:szCs w:val="24"/>
        </w:rPr>
        <w:t>de</w:t>
      </w:r>
      <w:r w:rsidR="005F39C2">
        <w:rPr>
          <w:sz w:val="24"/>
          <w:szCs w:val="24"/>
        </w:rPr>
        <w:t>z</w:t>
      </w:r>
      <w:r w:rsidR="0048505D">
        <w:rPr>
          <w:sz w:val="24"/>
          <w:szCs w:val="24"/>
        </w:rPr>
        <w:t xml:space="preserve">infekčních prací a </w:t>
      </w:r>
      <w:r>
        <w:rPr>
          <w:sz w:val="24"/>
          <w:szCs w:val="24"/>
        </w:rPr>
        <w:t xml:space="preserve">je plně odpovědný za škody, které mohou vzniknout z jeho činnosti v souvislosti s plněním předmětu smlouvy, a to za škody na majetku i zdraví v plné výši. Zjistí-li </w:t>
      </w:r>
      <w:r w:rsidR="0048505D">
        <w:rPr>
          <w:sz w:val="24"/>
          <w:szCs w:val="24"/>
        </w:rPr>
        <w:t xml:space="preserve">zhotovitel </w:t>
      </w:r>
      <w:r>
        <w:rPr>
          <w:sz w:val="24"/>
          <w:szCs w:val="24"/>
        </w:rPr>
        <w:t>při provádění</w:t>
      </w:r>
      <w:r w:rsidR="008143B0">
        <w:rPr>
          <w:sz w:val="24"/>
          <w:szCs w:val="24"/>
        </w:rPr>
        <w:t xml:space="preserve"> </w:t>
      </w:r>
      <w:r>
        <w:rPr>
          <w:sz w:val="24"/>
          <w:szCs w:val="24"/>
        </w:rPr>
        <w:t xml:space="preserve">úklidu </w:t>
      </w:r>
      <w:r w:rsidR="0048505D">
        <w:rPr>
          <w:sz w:val="24"/>
          <w:szCs w:val="24"/>
        </w:rPr>
        <w:t>a de</w:t>
      </w:r>
      <w:r w:rsidR="005F39C2">
        <w:rPr>
          <w:sz w:val="24"/>
          <w:szCs w:val="24"/>
        </w:rPr>
        <w:t>z</w:t>
      </w:r>
      <w:r w:rsidR="0048505D">
        <w:rPr>
          <w:sz w:val="24"/>
          <w:szCs w:val="24"/>
        </w:rPr>
        <w:t xml:space="preserve">infekčních prací </w:t>
      </w:r>
      <w:r>
        <w:rPr>
          <w:sz w:val="24"/>
          <w:szCs w:val="24"/>
        </w:rPr>
        <w:t xml:space="preserve">závadu technického rázu nebo poškození majetku objednatele, oznámí neprodleně tuto skutečnost </w:t>
      </w:r>
      <w:r w:rsidR="00F676D0">
        <w:rPr>
          <w:sz w:val="24"/>
          <w:szCs w:val="24"/>
        </w:rPr>
        <w:t>odpovědné osobě</w:t>
      </w:r>
      <w:r>
        <w:rPr>
          <w:sz w:val="24"/>
          <w:szCs w:val="24"/>
        </w:rPr>
        <w:t xml:space="preserve"> objednatele.</w:t>
      </w:r>
    </w:p>
    <w:p w14:paraId="21530006" w14:textId="77777777" w:rsidR="007D7F42" w:rsidRDefault="007D7F42" w:rsidP="007D7F42">
      <w:pPr>
        <w:pStyle w:val="Odstavecseseznamem"/>
        <w:rPr>
          <w:sz w:val="24"/>
          <w:szCs w:val="24"/>
        </w:rPr>
      </w:pPr>
    </w:p>
    <w:p w14:paraId="0834B695" w14:textId="77777777" w:rsidR="00D8548C" w:rsidRPr="007D7F42" w:rsidRDefault="00D8548C" w:rsidP="006C7B09">
      <w:pPr>
        <w:pStyle w:val="Odstavecseseznamem"/>
        <w:numPr>
          <w:ilvl w:val="0"/>
          <w:numId w:val="12"/>
        </w:numPr>
        <w:ind w:left="357" w:hanging="357"/>
        <w:jc w:val="both"/>
        <w:rPr>
          <w:sz w:val="24"/>
          <w:szCs w:val="24"/>
        </w:rPr>
      </w:pPr>
      <w:r w:rsidRPr="007D7F42">
        <w:rPr>
          <w:sz w:val="24"/>
          <w:szCs w:val="24"/>
        </w:rPr>
        <w:t>Způsobí-li zhotovitel při provádění prací škodu na majetku objednatele nebo na majetku</w:t>
      </w:r>
      <w:r w:rsidR="008143B0">
        <w:rPr>
          <w:sz w:val="24"/>
          <w:szCs w:val="24"/>
        </w:rPr>
        <w:br/>
      </w:r>
      <w:r w:rsidRPr="007D7F42">
        <w:rPr>
          <w:sz w:val="24"/>
          <w:szCs w:val="24"/>
        </w:rPr>
        <w:t>či na zdraví třetích osob na jednotlivých pracovištích objednatele, je povinen tuto</w:t>
      </w:r>
      <w:r w:rsidR="008143B0">
        <w:rPr>
          <w:sz w:val="24"/>
          <w:szCs w:val="24"/>
        </w:rPr>
        <w:br/>
      </w:r>
      <w:r w:rsidRPr="007D7F42">
        <w:rPr>
          <w:sz w:val="24"/>
          <w:szCs w:val="24"/>
        </w:rPr>
        <w:t xml:space="preserve">skutečnost neprodleně oznámit </w:t>
      </w:r>
      <w:r w:rsidR="00F676D0">
        <w:rPr>
          <w:sz w:val="24"/>
          <w:szCs w:val="24"/>
        </w:rPr>
        <w:t>odpovědné osobě</w:t>
      </w:r>
      <w:r w:rsidRPr="007D7F42">
        <w:rPr>
          <w:sz w:val="24"/>
          <w:szCs w:val="24"/>
        </w:rPr>
        <w:t xml:space="preserve"> objednatele a náklady vzniklé objednateli na</w:t>
      </w:r>
      <w:r w:rsidR="00F676D0">
        <w:rPr>
          <w:sz w:val="24"/>
          <w:szCs w:val="24"/>
        </w:rPr>
        <w:t xml:space="preserve"> </w:t>
      </w:r>
      <w:r w:rsidRPr="007D7F42">
        <w:rPr>
          <w:sz w:val="24"/>
          <w:szCs w:val="24"/>
        </w:rPr>
        <w:t>odstranění škody uhradit nejpozději do 30 dní od uplatnění nároků objednatelem.</w:t>
      </w:r>
      <w:r w:rsidR="00F676D0">
        <w:rPr>
          <w:sz w:val="24"/>
          <w:szCs w:val="24"/>
        </w:rPr>
        <w:t xml:space="preserve"> </w:t>
      </w:r>
      <w:r w:rsidRPr="007D7F42">
        <w:rPr>
          <w:sz w:val="24"/>
          <w:szCs w:val="24"/>
        </w:rPr>
        <w:t>Možnost poskytnutí náhrady cestou pojistného plnění z příslušné pojistky zhotovitele tím</w:t>
      </w:r>
      <w:r w:rsidR="00F676D0">
        <w:rPr>
          <w:sz w:val="24"/>
          <w:szCs w:val="24"/>
        </w:rPr>
        <w:t xml:space="preserve"> </w:t>
      </w:r>
      <w:r w:rsidRPr="007D7F42">
        <w:rPr>
          <w:sz w:val="24"/>
          <w:szCs w:val="24"/>
        </w:rPr>
        <w:t>není dotčen</w:t>
      </w:r>
      <w:r w:rsidR="00F676D0">
        <w:rPr>
          <w:sz w:val="24"/>
          <w:szCs w:val="24"/>
        </w:rPr>
        <w:t>a</w:t>
      </w:r>
      <w:r w:rsidRPr="007D7F42">
        <w:rPr>
          <w:sz w:val="24"/>
          <w:szCs w:val="24"/>
        </w:rPr>
        <w:t>.</w:t>
      </w:r>
    </w:p>
    <w:p w14:paraId="694D21C8" w14:textId="77777777" w:rsidR="00D8548C" w:rsidRDefault="00D8548C" w:rsidP="007D7F42">
      <w:pPr>
        <w:ind w:left="284" w:hanging="284"/>
        <w:jc w:val="both"/>
        <w:rPr>
          <w:sz w:val="24"/>
          <w:szCs w:val="24"/>
        </w:rPr>
      </w:pPr>
    </w:p>
    <w:p w14:paraId="4F15E393" w14:textId="77777777" w:rsidR="00D8548C" w:rsidRDefault="00D8548C" w:rsidP="006C7B09">
      <w:pPr>
        <w:numPr>
          <w:ilvl w:val="0"/>
          <w:numId w:val="12"/>
        </w:numPr>
        <w:ind w:left="357" w:hanging="357"/>
        <w:jc w:val="both"/>
        <w:rPr>
          <w:sz w:val="24"/>
          <w:szCs w:val="24"/>
        </w:rPr>
      </w:pPr>
      <w:r>
        <w:rPr>
          <w:sz w:val="24"/>
          <w:szCs w:val="24"/>
        </w:rPr>
        <w:lastRenderedPageBreak/>
        <w:t>Zhotovitel je povinen při plnění předmětu smlouvy provést nutná opatření proti vzniku požáru, havárie elektřiny, vodovodních rozvodů a zabezpečit plnění svých povinností tak, aby byly dodržovány předpisy BOZP, hygieny práce, protipožární ochrany a ochrany životního prostředí.</w:t>
      </w:r>
    </w:p>
    <w:p w14:paraId="15C86A27" w14:textId="77777777" w:rsidR="001170D7" w:rsidRDefault="001170D7" w:rsidP="001170D7">
      <w:pPr>
        <w:pStyle w:val="Odstavecseseznamem"/>
        <w:rPr>
          <w:sz w:val="24"/>
          <w:szCs w:val="24"/>
        </w:rPr>
      </w:pPr>
    </w:p>
    <w:p w14:paraId="449D1549" w14:textId="77777777" w:rsidR="001170D7" w:rsidRDefault="001170D7" w:rsidP="006C7B09">
      <w:pPr>
        <w:numPr>
          <w:ilvl w:val="0"/>
          <w:numId w:val="12"/>
        </w:numPr>
        <w:ind w:left="357" w:hanging="357"/>
        <w:jc w:val="both"/>
        <w:rPr>
          <w:sz w:val="24"/>
          <w:szCs w:val="24"/>
        </w:rPr>
      </w:pPr>
      <w:r>
        <w:rPr>
          <w:sz w:val="24"/>
          <w:szCs w:val="24"/>
        </w:rPr>
        <w:t>Zhotovitel je povinen zajistit, aby plněním</w:t>
      </w:r>
      <w:r w:rsidR="00F67602">
        <w:rPr>
          <w:sz w:val="24"/>
          <w:szCs w:val="24"/>
        </w:rPr>
        <w:t xml:space="preserve"> </w:t>
      </w:r>
      <w:r>
        <w:rPr>
          <w:sz w:val="24"/>
          <w:szCs w:val="24"/>
        </w:rPr>
        <w:t xml:space="preserve">předmětu smlouvy nepřiměřeně nenarušoval provoz a výkon odborných činností objednatele, a to zejména hlukem, zápachem, vibracemi, odpadem a chybnou organizací práce. Při plnění předmětu smlouvy bude zhotovitel provádění prací koordinovat </w:t>
      </w:r>
      <w:r w:rsidRPr="00F67602">
        <w:rPr>
          <w:sz w:val="24"/>
          <w:szCs w:val="24"/>
        </w:rPr>
        <w:t>s</w:t>
      </w:r>
      <w:r w:rsidR="00F67602" w:rsidRPr="00F67602">
        <w:rPr>
          <w:sz w:val="24"/>
          <w:szCs w:val="24"/>
        </w:rPr>
        <w:t> pracovní dobou</w:t>
      </w:r>
      <w:r w:rsidRPr="00F67602">
        <w:rPr>
          <w:sz w:val="24"/>
          <w:szCs w:val="24"/>
        </w:rPr>
        <w:t xml:space="preserve"> </w:t>
      </w:r>
      <w:r>
        <w:rPr>
          <w:sz w:val="24"/>
          <w:szCs w:val="24"/>
        </w:rPr>
        <w:t>objednatele.</w:t>
      </w:r>
    </w:p>
    <w:p w14:paraId="5946776C" w14:textId="77777777" w:rsidR="00D8548C" w:rsidRDefault="00D8548C" w:rsidP="00D8548C">
      <w:pPr>
        <w:ind w:left="284" w:hanging="284"/>
        <w:jc w:val="both"/>
        <w:rPr>
          <w:sz w:val="24"/>
          <w:szCs w:val="24"/>
        </w:rPr>
      </w:pPr>
    </w:p>
    <w:p w14:paraId="7F604545" w14:textId="77777777" w:rsidR="00D8548C" w:rsidRDefault="00D8548C" w:rsidP="006C7B09">
      <w:pPr>
        <w:numPr>
          <w:ilvl w:val="0"/>
          <w:numId w:val="12"/>
        </w:numPr>
        <w:ind w:left="357" w:hanging="357"/>
        <w:jc w:val="both"/>
        <w:rPr>
          <w:sz w:val="24"/>
          <w:szCs w:val="24"/>
        </w:rPr>
      </w:pPr>
      <w:r>
        <w:rPr>
          <w:sz w:val="24"/>
          <w:szCs w:val="24"/>
        </w:rPr>
        <w:t>Zhotovitel je povinen provádět průběžnou neformální kontrolu plnění této smlouvy,</w:t>
      </w:r>
      <w:r w:rsidR="008143B0">
        <w:rPr>
          <w:sz w:val="24"/>
          <w:szCs w:val="24"/>
        </w:rPr>
        <w:br/>
      </w:r>
      <w:r>
        <w:rPr>
          <w:sz w:val="24"/>
          <w:szCs w:val="24"/>
        </w:rPr>
        <w:t>včetně stavu a uschování pracovních pomůcek a prostředků.</w:t>
      </w:r>
    </w:p>
    <w:p w14:paraId="2B4E5C82" w14:textId="77777777" w:rsidR="00D8548C" w:rsidRDefault="00D8548C" w:rsidP="00D8548C">
      <w:pPr>
        <w:ind w:left="284" w:hanging="284"/>
        <w:jc w:val="both"/>
        <w:rPr>
          <w:sz w:val="24"/>
          <w:szCs w:val="24"/>
        </w:rPr>
      </w:pPr>
    </w:p>
    <w:p w14:paraId="783FA530" w14:textId="77777777" w:rsidR="00D8548C" w:rsidRDefault="00D8548C" w:rsidP="00D8548C">
      <w:pPr>
        <w:pStyle w:val="Zkladntextodsazen2"/>
        <w:ind w:left="0" w:firstLine="0"/>
        <w:rPr>
          <w:rFonts w:cs="Arial"/>
          <w:b/>
          <w:sz w:val="22"/>
          <w:szCs w:val="22"/>
        </w:rPr>
      </w:pPr>
    </w:p>
    <w:p w14:paraId="3CB12AF5" w14:textId="77777777" w:rsidR="00D8548C" w:rsidRDefault="00853AD9" w:rsidP="008F5A50">
      <w:pPr>
        <w:numPr>
          <w:ilvl w:val="0"/>
          <w:numId w:val="1"/>
        </w:numPr>
        <w:ind w:left="0" w:firstLine="0"/>
        <w:jc w:val="center"/>
        <w:rPr>
          <w:rFonts w:ascii="Arial" w:hAnsi="Arial" w:cs="Arial"/>
          <w:b/>
          <w:caps/>
          <w:sz w:val="28"/>
        </w:rPr>
      </w:pPr>
      <w:r>
        <w:rPr>
          <w:b/>
          <w:caps/>
          <w:sz w:val="24"/>
          <w:szCs w:val="24"/>
        </w:rPr>
        <w:t xml:space="preserve">práva a </w:t>
      </w:r>
      <w:r w:rsidR="00D8548C">
        <w:rPr>
          <w:b/>
          <w:caps/>
          <w:sz w:val="24"/>
          <w:szCs w:val="24"/>
        </w:rPr>
        <w:t>Povinnosti Objednatele:</w:t>
      </w:r>
    </w:p>
    <w:p w14:paraId="73C9D10B" w14:textId="77777777" w:rsidR="00D8548C" w:rsidRDefault="00D8548C" w:rsidP="00D8548C">
      <w:pPr>
        <w:jc w:val="both"/>
        <w:rPr>
          <w:rFonts w:ascii="Arial" w:hAnsi="Arial" w:cs="Arial"/>
          <w:b/>
          <w:caps/>
        </w:rPr>
      </w:pPr>
    </w:p>
    <w:p w14:paraId="20657D3F" w14:textId="4F57C85C" w:rsidR="00C0422F" w:rsidRPr="001A2C9E" w:rsidRDefault="00C0422F" w:rsidP="00D8548C">
      <w:pPr>
        <w:numPr>
          <w:ilvl w:val="0"/>
          <w:numId w:val="13"/>
        </w:numPr>
        <w:ind w:left="284" w:hanging="284"/>
        <w:jc w:val="both"/>
        <w:rPr>
          <w:sz w:val="24"/>
          <w:szCs w:val="24"/>
        </w:rPr>
      </w:pPr>
      <w:r w:rsidRPr="001A2C9E">
        <w:rPr>
          <w:sz w:val="24"/>
          <w:szCs w:val="24"/>
        </w:rPr>
        <w:t>Objednatel přidělí zhotoviteli prostor pro uložení pracovních pomůcek a úklidového materiálu</w:t>
      </w:r>
      <w:r w:rsidR="005E5782">
        <w:rPr>
          <w:sz w:val="24"/>
          <w:szCs w:val="24"/>
        </w:rPr>
        <w:t>,</w:t>
      </w:r>
      <w:r w:rsidRPr="001A2C9E">
        <w:rPr>
          <w:sz w:val="24"/>
          <w:szCs w:val="24"/>
        </w:rPr>
        <w:t xml:space="preserve"> a to v přízemí objektu nám. T.G.M. čp. 2</w:t>
      </w:r>
      <w:r w:rsidR="0048505D">
        <w:rPr>
          <w:sz w:val="24"/>
          <w:szCs w:val="24"/>
        </w:rPr>
        <w:t xml:space="preserve"> (Objekt </w:t>
      </w:r>
      <w:r w:rsidR="005F39C2">
        <w:rPr>
          <w:sz w:val="24"/>
          <w:szCs w:val="24"/>
        </w:rPr>
        <w:t>B</w:t>
      </w:r>
      <w:r w:rsidR="0048505D">
        <w:rPr>
          <w:sz w:val="24"/>
          <w:szCs w:val="24"/>
        </w:rPr>
        <w:t>)</w:t>
      </w:r>
      <w:r w:rsidRPr="001A2C9E">
        <w:rPr>
          <w:sz w:val="24"/>
          <w:szCs w:val="24"/>
        </w:rPr>
        <w:t xml:space="preserve"> a dále ve vyhrazených prostorech odloučených </w:t>
      </w:r>
      <w:r w:rsidR="00363969">
        <w:rPr>
          <w:sz w:val="24"/>
          <w:szCs w:val="24"/>
        </w:rPr>
        <w:t>objektů</w:t>
      </w:r>
      <w:r w:rsidRPr="001A2C9E">
        <w:rPr>
          <w:sz w:val="24"/>
          <w:szCs w:val="24"/>
        </w:rPr>
        <w:t>.</w:t>
      </w:r>
    </w:p>
    <w:p w14:paraId="7082A33D" w14:textId="77777777" w:rsidR="007B35D8" w:rsidRDefault="007B35D8" w:rsidP="007B35D8">
      <w:pPr>
        <w:ind w:left="284"/>
        <w:jc w:val="both"/>
        <w:rPr>
          <w:sz w:val="24"/>
          <w:szCs w:val="24"/>
        </w:rPr>
      </w:pPr>
    </w:p>
    <w:p w14:paraId="5EBD54B1" w14:textId="299F7D7B" w:rsidR="007B35D8" w:rsidRPr="001A2C9E" w:rsidRDefault="007B35D8" w:rsidP="00D8548C">
      <w:pPr>
        <w:numPr>
          <w:ilvl w:val="0"/>
          <w:numId w:val="13"/>
        </w:numPr>
        <w:ind w:left="284" w:hanging="284"/>
        <w:jc w:val="both"/>
        <w:rPr>
          <w:sz w:val="24"/>
          <w:szCs w:val="24"/>
        </w:rPr>
      </w:pPr>
      <w:r w:rsidRPr="001A2C9E">
        <w:rPr>
          <w:sz w:val="24"/>
          <w:szCs w:val="24"/>
        </w:rPr>
        <w:t>Objednatel před zahájením činnosti dle této smlouvy poskytne zhotoviteli klíče od všech uklízených prostor a vchodových dveří objektů, u nichž</w:t>
      </w:r>
      <w:r w:rsidR="00DF2BE2" w:rsidRPr="001A2C9E">
        <w:rPr>
          <w:sz w:val="24"/>
          <w:szCs w:val="24"/>
        </w:rPr>
        <w:t xml:space="preserve"> bude zajišťovat zamykání po ukončení úklidu</w:t>
      </w:r>
      <w:r w:rsidR="004C4CD7">
        <w:rPr>
          <w:sz w:val="24"/>
          <w:szCs w:val="24"/>
        </w:rPr>
        <w:t xml:space="preserve">, popř. jednání dle článku </w:t>
      </w:r>
      <w:r w:rsidR="00804B57">
        <w:rPr>
          <w:sz w:val="24"/>
          <w:szCs w:val="24"/>
        </w:rPr>
        <w:t>VI</w:t>
      </w:r>
      <w:r w:rsidR="004C4CD7">
        <w:rPr>
          <w:sz w:val="24"/>
          <w:szCs w:val="24"/>
        </w:rPr>
        <w:t xml:space="preserve">II., bod. </w:t>
      </w:r>
      <w:r w:rsidR="00804B57">
        <w:rPr>
          <w:sz w:val="24"/>
          <w:szCs w:val="24"/>
        </w:rPr>
        <w:t>1</w:t>
      </w:r>
      <w:r w:rsidR="00DF2BE2" w:rsidRPr="001A2C9E">
        <w:rPr>
          <w:sz w:val="24"/>
          <w:szCs w:val="24"/>
        </w:rPr>
        <w:t xml:space="preserve"> a to na základě předávacího protokolu. V případě ztráty </w:t>
      </w:r>
      <w:r w:rsidR="00223113">
        <w:rPr>
          <w:sz w:val="24"/>
          <w:szCs w:val="24"/>
        </w:rPr>
        <w:t xml:space="preserve">či poškození </w:t>
      </w:r>
      <w:r w:rsidR="00DF2BE2" w:rsidRPr="001A2C9E">
        <w:rPr>
          <w:sz w:val="24"/>
          <w:szCs w:val="24"/>
        </w:rPr>
        <w:t xml:space="preserve">klíče zhotovitel ponese skutečné náklady nutné na výrobu nového klíče. </w:t>
      </w:r>
    </w:p>
    <w:p w14:paraId="2066FC1E" w14:textId="77777777" w:rsidR="007D7F42" w:rsidRDefault="007D7F42" w:rsidP="007D7F42">
      <w:pPr>
        <w:ind w:left="284"/>
        <w:jc w:val="both"/>
        <w:rPr>
          <w:sz w:val="24"/>
          <w:szCs w:val="24"/>
        </w:rPr>
      </w:pPr>
    </w:p>
    <w:p w14:paraId="29E2E15E" w14:textId="77777777" w:rsidR="00BF3439" w:rsidRDefault="00BF3439" w:rsidP="00D8548C">
      <w:pPr>
        <w:numPr>
          <w:ilvl w:val="0"/>
          <w:numId w:val="13"/>
        </w:numPr>
        <w:ind w:left="284" w:hanging="284"/>
        <w:jc w:val="both"/>
        <w:rPr>
          <w:sz w:val="24"/>
          <w:szCs w:val="24"/>
        </w:rPr>
      </w:pPr>
      <w:r>
        <w:rPr>
          <w:sz w:val="24"/>
          <w:szCs w:val="24"/>
        </w:rPr>
        <w:t>Náklady na odvoz odpadu, elektrickou energii, vodné a stočné hradí objednatel.</w:t>
      </w:r>
    </w:p>
    <w:p w14:paraId="7FEC9E26" w14:textId="77777777" w:rsidR="00BF3439" w:rsidRDefault="00BF3439" w:rsidP="00BF3439">
      <w:pPr>
        <w:pStyle w:val="Odstavecseseznamem"/>
        <w:rPr>
          <w:sz w:val="24"/>
          <w:szCs w:val="24"/>
        </w:rPr>
      </w:pPr>
    </w:p>
    <w:p w14:paraId="337C1131" w14:textId="77777777" w:rsidR="00D8548C" w:rsidRDefault="00C0422F" w:rsidP="00D8548C">
      <w:pPr>
        <w:numPr>
          <w:ilvl w:val="0"/>
          <w:numId w:val="13"/>
        </w:numPr>
        <w:ind w:left="284" w:hanging="284"/>
        <w:jc w:val="both"/>
        <w:rPr>
          <w:sz w:val="24"/>
          <w:szCs w:val="24"/>
        </w:rPr>
      </w:pPr>
      <w:r>
        <w:rPr>
          <w:sz w:val="24"/>
          <w:szCs w:val="24"/>
        </w:rPr>
        <w:t>Ve</w:t>
      </w:r>
      <w:r w:rsidR="00D8548C">
        <w:rPr>
          <w:sz w:val="24"/>
          <w:szCs w:val="24"/>
        </w:rPr>
        <w:t>škeré připomínky a organizační požadavky vyřizuje objednatel prostřednictvím svého odpovědného pracovníka, který je v operativním styku s odpovědným pracovníkem zhotovitele.</w:t>
      </w:r>
    </w:p>
    <w:p w14:paraId="39AC422B" w14:textId="77777777" w:rsidR="00D8548C" w:rsidRDefault="00D8548C" w:rsidP="00D8548C">
      <w:pPr>
        <w:ind w:left="284"/>
        <w:jc w:val="both"/>
        <w:rPr>
          <w:sz w:val="24"/>
          <w:szCs w:val="24"/>
        </w:rPr>
      </w:pPr>
    </w:p>
    <w:p w14:paraId="20733C65" w14:textId="77777777" w:rsidR="00D8548C" w:rsidRDefault="00D8548C" w:rsidP="00D8548C">
      <w:pPr>
        <w:numPr>
          <w:ilvl w:val="0"/>
          <w:numId w:val="13"/>
        </w:numPr>
        <w:ind w:left="284" w:hanging="284"/>
        <w:jc w:val="both"/>
        <w:rPr>
          <w:sz w:val="24"/>
          <w:szCs w:val="24"/>
        </w:rPr>
      </w:pPr>
      <w:r>
        <w:rPr>
          <w:sz w:val="24"/>
          <w:szCs w:val="24"/>
        </w:rPr>
        <w:t>Objednatel je povinen seznámit zhotovitele s požadavky na dodržování zvláštních organizačních pokynů, pokud je požaduje. Zhotovitel potvrdí písemně, že byl se zvláštními pokyny objednatele seznámen. Od termínu, kdy byl zhotovitel se zvláštními pokyny objednatele seznámen, je povinen je dodržovat a poučit o jejich dodržování své výkonné pracovníky.</w:t>
      </w:r>
    </w:p>
    <w:p w14:paraId="7FE0C12F" w14:textId="77777777" w:rsidR="00D8548C" w:rsidRDefault="00D8548C" w:rsidP="00D8548C">
      <w:pPr>
        <w:ind w:left="284"/>
        <w:jc w:val="both"/>
        <w:rPr>
          <w:sz w:val="24"/>
          <w:szCs w:val="24"/>
        </w:rPr>
      </w:pPr>
    </w:p>
    <w:p w14:paraId="6C6027C0" w14:textId="77777777" w:rsidR="00D8548C" w:rsidRDefault="00D8548C" w:rsidP="00D8548C">
      <w:pPr>
        <w:numPr>
          <w:ilvl w:val="0"/>
          <w:numId w:val="13"/>
        </w:numPr>
        <w:ind w:left="284" w:hanging="284"/>
        <w:jc w:val="both"/>
        <w:rPr>
          <w:sz w:val="24"/>
          <w:szCs w:val="24"/>
        </w:rPr>
      </w:pPr>
      <w:r>
        <w:rPr>
          <w:sz w:val="24"/>
          <w:szCs w:val="24"/>
        </w:rPr>
        <w:t xml:space="preserve">Objednatel umožní zhotoviteli bezplatný odběr vody a elektrické energie k zajištění smluvních výkonů zhotovitele. Objednatel zajistí komplexní technickou funkčnost zejména elektrických a vodovodních rozvodů a sanitárních zařízení (WC, výlevky) v objektech, ve kterých zhotovitel smluvní výkony zajišťuje. </w:t>
      </w:r>
    </w:p>
    <w:p w14:paraId="3FE1DE5F" w14:textId="77777777" w:rsidR="00D8548C" w:rsidRDefault="00D8548C" w:rsidP="00D8548C">
      <w:pPr>
        <w:ind w:left="284"/>
        <w:jc w:val="both"/>
        <w:rPr>
          <w:sz w:val="24"/>
          <w:szCs w:val="24"/>
        </w:rPr>
      </w:pPr>
    </w:p>
    <w:p w14:paraId="571CB276" w14:textId="77777777" w:rsidR="00D8548C" w:rsidRPr="00041F11" w:rsidRDefault="00D8548C" w:rsidP="00D8548C">
      <w:pPr>
        <w:numPr>
          <w:ilvl w:val="0"/>
          <w:numId w:val="13"/>
        </w:numPr>
        <w:ind w:left="284" w:hanging="284"/>
        <w:jc w:val="both"/>
        <w:rPr>
          <w:sz w:val="24"/>
          <w:szCs w:val="24"/>
        </w:rPr>
      </w:pPr>
      <w:r w:rsidRPr="00041F11">
        <w:rPr>
          <w:sz w:val="24"/>
          <w:szCs w:val="24"/>
        </w:rPr>
        <w:t>Objednatel je oprávněn provádět kontrolu plnění zhotovitele, a to zejména kontrolu včasnosti a jakosti rozsahu zhotovitelem uskutečňovaného plnění.</w:t>
      </w:r>
    </w:p>
    <w:p w14:paraId="02F72B71" w14:textId="77777777" w:rsidR="00D8548C" w:rsidRDefault="00D8548C" w:rsidP="00D8548C">
      <w:pPr>
        <w:pStyle w:val="Odstavecseseznamem"/>
        <w:rPr>
          <w:sz w:val="24"/>
          <w:szCs w:val="24"/>
        </w:rPr>
      </w:pPr>
    </w:p>
    <w:p w14:paraId="5F4A47F8" w14:textId="77777777" w:rsidR="00D8548C" w:rsidRDefault="00D8548C" w:rsidP="00D8548C">
      <w:pPr>
        <w:ind w:left="284"/>
        <w:jc w:val="both"/>
        <w:rPr>
          <w:sz w:val="24"/>
          <w:szCs w:val="24"/>
        </w:rPr>
      </w:pPr>
    </w:p>
    <w:p w14:paraId="3FB7DE98" w14:textId="77777777" w:rsidR="00D8548C" w:rsidRDefault="00D8548C" w:rsidP="008F5A50">
      <w:pPr>
        <w:numPr>
          <w:ilvl w:val="0"/>
          <w:numId w:val="1"/>
        </w:numPr>
        <w:ind w:left="0" w:firstLine="0"/>
        <w:jc w:val="center"/>
        <w:rPr>
          <w:b/>
          <w:caps/>
          <w:sz w:val="24"/>
          <w:szCs w:val="24"/>
        </w:rPr>
      </w:pPr>
      <w:r>
        <w:rPr>
          <w:b/>
          <w:caps/>
          <w:sz w:val="24"/>
          <w:szCs w:val="24"/>
        </w:rPr>
        <w:t>Odpadové hospodářství:</w:t>
      </w:r>
    </w:p>
    <w:p w14:paraId="0BE35479" w14:textId="77777777" w:rsidR="00D8548C" w:rsidRDefault="00D8548C" w:rsidP="00D8548C">
      <w:pPr>
        <w:ind w:left="284"/>
        <w:jc w:val="both"/>
        <w:rPr>
          <w:rFonts w:ascii="Arial" w:hAnsi="Arial" w:cs="Arial"/>
        </w:rPr>
      </w:pPr>
    </w:p>
    <w:p w14:paraId="2B2C64F9" w14:textId="08E51758" w:rsidR="00D8548C" w:rsidRDefault="00D8548C" w:rsidP="00D8548C">
      <w:pPr>
        <w:numPr>
          <w:ilvl w:val="0"/>
          <w:numId w:val="14"/>
        </w:numPr>
        <w:ind w:left="284" w:hanging="284"/>
        <w:jc w:val="both"/>
        <w:rPr>
          <w:sz w:val="24"/>
          <w:szCs w:val="24"/>
        </w:rPr>
      </w:pPr>
      <w:r>
        <w:rPr>
          <w:sz w:val="24"/>
          <w:szCs w:val="24"/>
        </w:rPr>
        <w:t>Objednatel vyhradí v</w:t>
      </w:r>
      <w:r w:rsidR="0051186F">
        <w:rPr>
          <w:sz w:val="24"/>
          <w:szCs w:val="24"/>
        </w:rPr>
        <w:t xml:space="preserve"> každém </w:t>
      </w:r>
      <w:r>
        <w:rPr>
          <w:sz w:val="24"/>
          <w:szCs w:val="24"/>
        </w:rPr>
        <w:t xml:space="preserve">objektu nebo v přiměřené vzdálenosti od objektu místo k ukládání odpadků, které vznikly činností objednatele a v průběhu provádění sjednaných </w:t>
      </w:r>
      <w:r>
        <w:rPr>
          <w:sz w:val="24"/>
          <w:szCs w:val="24"/>
        </w:rPr>
        <w:lastRenderedPageBreak/>
        <w:t>úklidových prací byly zhotovitelem shromážděny. Zhotovitel je povinen odpadky třídit a ukládat na takto vyhrazen</w:t>
      </w:r>
      <w:r w:rsidR="0051186F">
        <w:rPr>
          <w:sz w:val="24"/>
          <w:szCs w:val="24"/>
        </w:rPr>
        <w:t>á</w:t>
      </w:r>
      <w:r>
        <w:rPr>
          <w:sz w:val="24"/>
          <w:szCs w:val="24"/>
        </w:rPr>
        <w:t xml:space="preserve"> míst</w:t>
      </w:r>
      <w:r w:rsidR="0051186F">
        <w:rPr>
          <w:sz w:val="24"/>
          <w:szCs w:val="24"/>
        </w:rPr>
        <w:t>a</w:t>
      </w:r>
      <w:r>
        <w:rPr>
          <w:sz w:val="24"/>
          <w:szCs w:val="24"/>
        </w:rPr>
        <w:t>.</w:t>
      </w:r>
    </w:p>
    <w:p w14:paraId="612A7514" w14:textId="77777777" w:rsidR="00D8548C" w:rsidRDefault="00D8548C" w:rsidP="00D8548C">
      <w:pPr>
        <w:ind w:left="284"/>
        <w:jc w:val="both"/>
        <w:rPr>
          <w:sz w:val="24"/>
          <w:szCs w:val="24"/>
        </w:rPr>
      </w:pPr>
    </w:p>
    <w:p w14:paraId="34DA6B30" w14:textId="77777777" w:rsidR="00D8548C" w:rsidRPr="00650B3B" w:rsidRDefault="00D8548C" w:rsidP="00D8548C">
      <w:pPr>
        <w:numPr>
          <w:ilvl w:val="0"/>
          <w:numId w:val="14"/>
        </w:numPr>
        <w:ind w:left="284" w:hanging="284"/>
        <w:jc w:val="both"/>
        <w:rPr>
          <w:sz w:val="24"/>
          <w:szCs w:val="24"/>
        </w:rPr>
      </w:pPr>
      <w:r w:rsidRPr="00650B3B">
        <w:rPr>
          <w:sz w:val="24"/>
          <w:szCs w:val="24"/>
        </w:rPr>
        <w:t>Odpady zůstávají i nadále majetkem objednatele, který zajistí jejich likvidaci v souladu s platnými předpisy, které upravují nakládání s odpady, a to ve vlastní režii.</w:t>
      </w:r>
    </w:p>
    <w:p w14:paraId="3A4EF1FF" w14:textId="77777777" w:rsidR="00D8548C" w:rsidRDefault="00D8548C" w:rsidP="00D8548C">
      <w:pPr>
        <w:ind w:left="284"/>
        <w:jc w:val="both"/>
        <w:rPr>
          <w:rFonts w:ascii="Arial" w:hAnsi="Arial" w:cs="Arial"/>
        </w:rPr>
      </w:pPr>
    </w:p>
    <w:p w14:paraId="01A68A26" w14:textId="77777777" w:rsidR="00D8548C" w:rsidRDefault="00D8548C" w:rsidP="00D8548C">
      <w:pPr>
        <w:ind w:left="284"/>
        <w:jc w:val="both"/>
        <w:rPr>
          <w:rFonts w:ascii="Arial" w:hAnsi="Arial" w:cs="Arial"/>
        </w:rPr>
      </w:pPr>
    </w:p>
    <w:p w14:paraId="6D0E845B" w14:textId="77777777" w:rsidR="00DE36C5" w:rsidRDefault="00DE36C5" w:rsidP="00D8548C">
      <w:pPr>
        <w:ind w:left="284"/>
        <w:jc w:val="both"/>
        <w:rPr>
          <w:rFonts w:ascii="Arial" w:hAnsi="Arial" w:cs="Arial"/>
        </w:rPr>
      </w:pPr>
    </w:p>
    <w:p w14:paraId="60F88BDF" w14:textId="77777777" w:rsidR="00DE36C5" w:rsidRDefault="00DE36C5" w:rsidP="00D8548C">
      <w:pPr>
        <w:ind w:left="284"/>
        <w:jc w:val="both"/>
        <w:rPr>
          <w:rFonts w:ascii="Arial" w:hAnsi="Arial" w:cs="Arial"/>
        </w:rPr>
      </w:pPr>
    </w:p>
    <w:p w14:paraId="3A1AD649" w14:textId="77777777" w:rsidR="00DE36C5" w:rsidRDefault="00DE36C5" w:rsidP="00D8548C">
      <w:pPr>
        <w:ind w:left="284"/>
        <w:jc w:val="both"/>
        <w:rPr>
          <w:rFonts w:ascii="Arial" w:hAnsi="Arial" w:cs="Arial"/>
        </w:rPr>
      </w:pPr>
    </w:p>
    <w:p w14:paraId="329B740E" w14:textId="77777777" w:rsidR="00D8548C" w:rsidRDefault="00D8548C" w:rsidP="00D8548C">
      <w:pPr>
        <w:pStyle w:val="Zkladntextodsazen2"/>
        <w:ind w:left="0"/>
        <w:jc w:val="center"/>
        <w:rPr>
          <w:rFonts w:cs="Arial"/>
          <w:b/>
        </w:rPr>
      </w:pPr>
    </w:p>
    <w:p w14:paraId="10C00625" w14:textId="77777777" w:rsidR="00D8548C" w:rsidRDefault="00D8548C" w:rsidP="008F5A50">
      <w:pPr>
        <w:numPr>
          <w:ilvl w:val="0"/>
          <w:numId w:val="1"/>
        </w:numPr>
        <w:ind w:left="0" w:firstLine="0"/>
        <w:jc w:val="center"/>
        <w:rPr>
          <w:rFonts w:ascii="Arial" w:hAnsi="Arial" w:cs="Arial"/>
          <w:b/>
          <w:caps/>
          <w:sz w:val="28"/>
        </w:rPr>
      </w:pPr>
      <w:r>
        <w:rPr>
          <w:b/>
          <w:caps/>
          <w:sz w:val="24"/>
          <w:szCs w:val="24"/>
        </w:rPr>
        <w:t>Záruka za plnění zhotovitele, sankce:</w:t>
      </w:r>
    </w:p>
    <w:p w14:paraId="31B870BD" w14:textId="77777777" w:rsidR="00D8548C" w:rsidRDefault="00D8548C" w:rsidP="00D8548C">
      <w:pPr>
        <w:jc w:val="both"/>
        <w:rPr>
          <w:rFonts w:ascii="Arial" w:hAnsi="Arial" w:cs="Arial"/>
          <w:b/>
          <w:caps/>
        </w:rPr>
      </w:pPr>
    </w:p>
    <w:p w14:paraId="0BC9DE73" w14:textId="77777777" w:rsidR="00D8548C" w:rsidRDefault="00D8548C" w:rsidP="00D8548C">
      <w:pPr>
        <w:numPr>
          <w:ilvl w:val="0"/>
          <w:numId w:val="15"/>
        </w:numPr>
        <w:ind w:left="284" w:hanging="284"/>
        <w:jc w:val="both"/>
        <w:rPr>
          <w:sz w:val="24"/>
          <w:szCs w:val="24"/>
        </w:rPr>
      </w:pPr>
      <w:r>
        <w:rPr>
          <w:sz w:val="24"/>
          <w:szCs w:val="24"/>
        </w:rPr>
        <w:t>Pokud plnění zhotovitele neodpovídá účelu nebo předmětu smlouvy, popřípadě smlouvou předpokládanému výsledku, má vady. Zhotovitel odpovídá objednateli za vady a zavazuje se je neprodleně odstranit, a to i v případě, že na ně nebyl výslovně objednatelem upozorněn, zjistí-li je vlastní kontrolní činností.</w:t>
      </w:r>
    </w:p>
    <w:p w14:paraId="5A67A8CF" w14:textId="77777777" w:rsidR="00D8548C" w:rsidRDefault="00D8548C" w:rsidP="00D8548C">
      <w:pPr>
        <w:ind w:left="284"/>
        <w:jc w:val="both"/>
        <w:rPr>
          <w:sz w:val="24"/>
          <w:szCs w:val="24"/>
        </w:rPr>
      </w:pPr>
    </w:p>
    <w:p w14:paraId="55C3EE88" w14:textId="1A79E152" w:rsidR="00D8548C" w:rsidRDefault="00D8548C" w:rsidP="00D8548C">
      <w:pPr>
        <w:numPr>
          <w:ilvl w:val="0"/>
          <w:numId w:val="15"/>
        </w:numPr>
        <w:ind w:left="284" w:hanging="284"/>
        <w:jc w:val="both"/>
        <w:rPr>
          <w:sz w:val="24"/>
          <w:szCs w:val="24"/>
        </w:rPr>
      </w:pPr>
      <w:r>
        <w:rPr>
          <w:sz w:val="24"/>
          <w:szCs w:val="24"/>
        </w:rPr>
        <w:t xml:space="preserve">Reklamaci vadného plnění při provádění úklidu </w:t>
      </w:r>
      <w:r w:rsidR="005F39C2">
        <w:rPr>
          <w:sz w:val="24"/>
          <w:szCs w:val="24"/>
        </w:rPr>
        <w:t>a dez</w:t>
      </w:r>
      <w:r w:rsidR="0051186F">
        <w:rPr>
          <w:sz w:val="24"/>
          <w:szCs w:val="24"/>
        </w:rPr>
        <w:t xml:space="preserve">infekčních prací </w:t>
      </w:r>
      <w:r>
        <w:rPr>
          <w:sz w:val="24"/>
          <w:szCs w:val="24"/>
        </w:rPr>
        <w:t xml:space="preserve">ze strany zhotovitele je objednatel povinen uplatnit u zhotovitele neprodleně, nejpozději </w:t>
      </w:r>
      <w:r>
        <w:rPr>
          <w:b/>
          <w:sz w:val="24"/>
          <w:szCs w:val="24"/>
        </w:rPr>
        <w:t>do 3 pracovních dnů</w:t>
      </w:r>
      <w:r>
        <w:rPr>
          <w:sz w:val="24"/>
          <w:szCs w:val="24"/>
        </w:rPr>
        <w:t xml:space="preserve"> ode dne jeho zjištění. Zhotovitel je povinen bezodkladně provést opatření, která povedou k nápravě reklamovaného plnění. Reklamované vady plnění je zhotovitel povinen odstranit </w:t>
      </w:r>
      <w:r w:rsidRPr="00087F6D">
        <w:rPr>
          <w:b/>
          <w:sz w:val="24"/>
          <w:szCs w:val="24"/>
        </w:rPr>
        <w:t xml:space="preserve">neprodleně, nejpozději však </w:t>
      </w:r>
      <w:r w:rsidR="00303CA3" w:rsidRPr="00087F6D">
        <w:rPr>
          <w:b/>
          <w:sz w:val="24"/>
          <w:szCs w:val="24"/>
        </w:rPr>
        <w:t>ve stejný pracovní den</w:t>
      </w:r>
      <w:r w:rsidR="00303CA3" w:rsidRPr="00087F6D">
        <w:rPr>
          <w:sz w:val="24"/>
          <w:szCs w:val="24"/>
        </w:rPr>
        <w:t>, kdy obdržel rek</w:t>
      </w:r>
      <w:r w:rsidR="00087F6D">
        <w:rPr>
          <w:sz w:val="24"/>
          <w:szCs w:val="24"/>
        </w:rPr>
        <w:t>lamaci, a to na vlastní náklady</w:t>
      </w:r>
      <w:r>
        <w:rPr>
          <w:sz w:val="24"/>
          <w:szCs w:val="24"/>
        </w:rPr>
        <w:t>.</w:t>
      </w:r>
    </w:p>
    <w:p w14:paraId="58A2AF5F" w14:textId="77777777" w:rsidR="00D8548C" w:rsidRDefault="00D8548C" w:rsidP="00D8548C">
      <w:pPr>
        <w:ind w:left="284"/>
        <w:jc w:val="both"/>
        <w:rPr>
          <w:sz w:val="24"/>
          <w:szCs w:val="24"/>
        </w:rPr>
      </w:pPr>
    </w:p>
    <w:p w14:paraId="742EB2CA" w14:textId="7F8243E2" w:rsidR="00D8548C" w:rsidRDefault="00D8548C" w:rsidP="00D8548C">
      <w:pPr>
        <w:numPr>
          <w:ilvl w:val="0"/>
          <w:numId w:val="15"/>
        </w:numPr>
        <w:ind w:left="284" w:hanging="284"/>
        <w:jc w:val="both"/>
        <w:rPr>
          <w:sz w:val="24"/>
          <w:szCs w:val="24"/>
        </w:rPr>
      </w:pPr>
      <w:r>
        <w:rPr>
          <w:sz w:val="24"/>
          <w:szCs w:val="24"/>
        </w:rPr>
        <w:t xml:space="preserve">V případě, že zhotovitel neprovede sjednaný úklid </w:t>
      </w:r>
      <w:r w:rsidR="0051186F">
        <w:rPr>
          <w:sz w:val="24"/>
          <w:szCs w:val="24"/>
        </w:rPr>
        <w:t>a de</w:t>
      </w:r>
      <w:r w:rsidR="005F39C2">
        <w:rPr>
          <w:sz w:val="24"/>
          <w:szCs w:val="24"/>
        </w:rPr>
        <w:t>z</w:t>
      </w:r>
      <w:r w:rsidR="0051186F">
        <w:rPr>
          <w:sz w:val="24"/>
          <w:szCs w:val="24"/>
        </w:rPr>
        <w:t xml:space="preserve">infekční práce </w:t>
      </w:r>
      <w:r>
        <w:rPr>
          <w:sz w:val="24"/>
          <w:szCs w:val="24"/>
        </w:rPr>
        <w:t>nebo je</w:t>
      </w:r>
      <w:r w:rsidR="0051186F">
        <w:rPr>
          <w:sz w:val="24"/>
          <w:szCs w:val="24"/>
        </w:rPr>
        <w:t>jich</w:t>
      </w:r>
      <w:r>
        <w:rPr>
          <w:sz w:val="24"/>
          <w:szCs w:val="24"/>
        </w:rPr>
        <w:t xml:space="preserve"> část ve sjednaných lhůtách, nebudou mu neprovedené práce uhrazeny. Pokud nebud</w:t>
      </w:r>
      <w:r w:rsidR="0051186F">
        <w:rPr>
          <w:sz w:val="24"/>
          <w:szCs w:val="24"/>
        </w:rPr>
        <w:t>ou</w:t>
      </w:r>
      <w:r>
        <w:rPr>
          <w:sz w:val="24"/>
          <w:szCs w:val="24"/>
        </w:rPr>
        <w:t xml:space="preserve"> sjednaný úklid </w:t>
      </w:r>
      <w:r w:rsidR="0051186F">
        <w:rPr>
          <w:sz w:val="24"/>
          <w:szCs w:val="24"/>
        </w:rPr>
        <w:t>a de</w:t>
      </w:r>
      <w:r w:rsidR="005F39C2">
        <w:rPr>
          <w:sz w:val="24"/>
          <w:szCs w:val="24"/>
        </w:rPr>
        <w:t>z</w:t>
      </w:r>
      <w:r w:rsidR="0051186F">
        <w:rPr>
          <w:sz w:val="24"/>
          <w:szCs w:val="24"/>
        </w:rPr>
        <w:t xml:space="preserve">infekční práce vůbec </w:t>
      </w:r>
      <w:r>
        <w:rPr>
          <w:sz w:val="24"/>
          <w:szCs w:val="24"/>
        </w:rPr>
        <w:t>proveden</w:t>
      </w:r>
      <w:r w:rsidR="0051186F">
        <w:rPr>
          <w:sz w:val="24"/>
          <w:szCs w:val="24"/>
        </w:rPr>
        <w:t>y</w:t>
      </w:r>
      <w:r>
        <w:rPr>
          <w:sz w:val="24"/>
          <w:szCs w:val="24"/>
        </w:rPr>
        <w:t xml:space="preserve"> nebo nebud</w:t>
      </w:r>
      <w:r w:rsidR="0051186F">
        <w:rPr>
          <w:sz w:val="24"/>
          <w:szCs w:val="24"/>
        </w:rPr>
        <w:t>ou</w:t>
      </w:r>
      <w:r>
        <w:rPr>
          <w:sz w:val="24"/>
          <w:szCs w:val="24"/>
        </w:rPr>
        <w:t xml:space="preserve"> proveden</w:t>
      </w:r>
      <w:r w:rsidR="0051186F">
        <w:rPr>
          <w:sz w:val="24"/>
          <w:szCs w:val="24"/>
        </w:rPr>
        <w:t>y</w:t>
      </w:r>
      <w:r>
        <w:rPr>
          <w:sz w:val="24"/>
          <w:szCs w:val="24"/>
        </w:rPr>
        <w:t xml:space="preserve"> ve sjednané lhůtě, považuje se to za porušení smlouvy a zhotoviteli vznikne povinnost uhradit objednateli na jeho výzvu smluvní pokutu ve výši 2.000,- Kč za každý takový případ.</w:t>
      </w:r>
    </w:p>
    <w:p w14:paraId="3E8DE313" w14:textId="77777777" w:rsidR="00D8548C" w:rsidRDefault="00D8548C" w:rsidP="00D8548C">
      <w:pPr>
        <w:jc w:val="both"/>
        <w:rPr>
          <w:sz w:val="24"/>
          <w:szCs w:val="24"/>
        </w:rPr>
      </w:pPr>
    </w:p>
    <w:p w14:paraId="644D14C2" w14:textId="77777777" w:rsidR="00087F6D" w:rsidRDefault="00087F6D" w:rsidP="00D8548C">
      <w:pPr>
        <w:numPr>
          <w:ilvl w:val="0"/>
          <w:numId w:val="15"/>
        </w:numPr>
        <w:ind w:left="284" w:hanging="284"/>
        <w:jc w:val="both"/>
        <w:rPr>
          <w:sz w:val="24"/>
          <w:szCs w:val="24"/>
        </w:rPr>
      </w:pPr>
      <w:r>
        <w:rPr>
          <w:sz w:val="24"/>
          <w:szCs w:val="24"/>
        </w:rPr>
        <w:t>V případě, že zhotovitel neodstraní reklamovanou vadu dle čl. X</w:t>
      </w:r>
      <w:r w:rsidR="00881FDB">
        <w:rPr>
          <w:sz w:val="24"/>
          <w:szCs w:val="24"/>
        </w:rPr>
        <w:t>I</w:t>
      </w:r>
      <w:r>
        <w:rPr>
          <w:sz w:val="24"/>
          <w:szCs w:val="24"/>
        </w:rPr>
        <w:t>, odst. 2</w:t>
      </w:r>
      <w:r w:rsidR="00B51AAC">
        <w:rPr>
          <w:sz w:val="24"/>
          <w:szCs w:val="24"/>
        </w:rPr>
        <w:t>. této smlouvy</w:t>
      </w:r>
      <w:r>
        <w:rPr>
          <w:sz w:val="24"/>
          <w:szCs w:val="24"/>
        </w:rPr>
        <w:t xml:space="preserve"> </w:t>
      </w:r>
      <w:r w:rsidR="00B51AAC">
        <w:rPr>
          <w:sz w:val="24"/>
          <w:szCs w:val="24"/>
        </w:rPr>
        <w:t xml:space="preserve">ani </w:t>
      </w:r>
      <w:r>
        <w:rPr>
          <w:sz w:val="24"/>
          <w:szCs w:val="24"/>
        </w:rPr>
        <w:t>do 3 pracovních dnů, je povinen uhradit objednateli na jeho výzvu smluvní pokutu ve výši 5.000,- Kč za každý takový případ.</w:t>
      </w:r>
    </w:p>
    <w:p w14:paraId="7C2253E7" w14:textId="77777777" w:rsidR="00087F6D" w:rsidRDefault="00087F6D" w:rsidP="00087F6D">
      <w:pPr>
        <w:pStyle w:val="Odstavecseseznamem"/>
        <w:rPr>
          <w:sz w:val="24"/>
          <w:szCs w:val="24"/>
        </w:rPr>
      </w:pPr>
    </w:p>
    <w:p w14:paraId="4BF9C7AB" w14:textId="77777777" w:rsidR="00D8548C" w:rsidRDefault="00D8548C" w:rsidP="00D8548C">
      <w:pPr>
        <w:numPr>
          <w:ilvl w:val="0"/>
          <w:numId w:val="15"/>
        </w:numPr>
        <w:ind w:left="284" w:hanging="284"/>
        <w:jc w:val="both"/>
        <w:rPr>
          <w:sz w:val="24"/>
          <w:szCs w:val="24"/>
        </w:rPr>
      </w:pPr>
      <w:r>
        <w:rPr>
          <w:sz w:val="24"/>
          <w:szCs w:val="24"/>
        </w:rPr>
        <w:t xml:space="preserve">Vadné plnění není zhotovitel oprávněn objednateli účtovat a objednatel není povinen je zhotoviteli uhradit. Zjistí-li objednatel, že v předložené faktuře jsou uplatněna rovněž vadná plnění a činnosti spočívající v odstranění vad, je oprávněn takovou fakturu vrátit zhotoviteli, aniž by se tím dostal do prodlení se zaplacením ceny. </w:t>
      </w:r>
    </w:p>
    <w:p w14:paraId="486DC39C" w14:textId="77777777" w:rsidR="00D8548C" w:rsidRDefault="00D8548C" w:rsidP="00D8548C">
      <w:pPr>
        <w:jc w:val="both"/>
        <w:rPr>
          <w:sz w:val="24"/>
          <w:szCs w:val="24"/>
        </w:rPr>
      </w:pPr>
    </w:p>
    <w:p w14:paraId="35F6255E" w14:textId="77777777" w:rsidR="00D8548C" w:rsidRDefault="00D8548C" w:rsidP="00D8548C">
      <w:pPr>
        <w:numPr>
          <w:ilvl w:val="0"/>
          <w:numId w:val="15"/>
        </w:numPr>
        <w:ind w:left="284" w:hanging="284"/>
        <w:jc w:val="both"/>
        <w:rPr>
          <w:sz w:val="24"/>
          <w:szCs w:val="24"/>
        </w:rPr>
      </w:pPr>
      <w:r w:rsidRPr="009F6952">
        <w:rPr>
          <w:sz w:val="24"/>
          <w:szCs w:val="24"/>
        </w:rPr>
        <w:t>Zhotovitel je v souladu s touto smlouvou odpovědný objednateli za škodu způsobenou vykonáním nebo nevykonáním sjednaných činností a poskytnutím nebo neposkytnutím sjednaných služeb. Tato odpovědnost za škodu trvá minimálně po celou dobu, po kterou budou zhotovitelem prováděné činnosti poskytovány objednateli podle této smlouvy. Zhotovitel uhradí objednateli škodu, která mu vznikla nesplněním touto smlouvou sjednaných povinností.</w:t>
      </w:r>
    </w:p>
    <w:p w14:paraId="3F045DFE" w14:textId="77777777" w:rsidR="00F648B0" w:rsidRDefault="00F648B0" w:rsidP="00F648B0">
      <w:pPr>
        <w:pStyle w:val="Odstavecseseznamem"/>
        <w:rPr>
          <w:sz w:val="24"/>
          <w:szCs w:val="24"/>
        </w:rPr>
      </w:pPr>
    </w:p>
    <w:p w14:paraId="2596A0C2" w14:textId="77777777" w:rsidR="00F648B0" w:rsidRPr="009F6952" w:rsidRDefault="00F648B0" w:rsidP="00D8548C">
      <w:pPr>
        <w:numPr>
          <w:ilvl w:val="0"/>
          <w:numId w:val="15"/>
        </w:numPr>
        <w:ind w:left="284" w:hanging="284"/>
        <w:jc w:val="both"/>
        <w:rPr>
          <w:sz w:val="24"/>
          <w:szCs w:val="24"/>
        </w:rPr>
      </w:pPr>
      <w:r>
        <w:rPr>
          <w:sz w:val="24"/>
          <w:szCs w:val="24"/>
        </w:rPr>
        <w:t xml:space="preserve">V případě, že zhotovitel poruší povinnost dle čl. VIII., odst. </w:t>
      </w:r>
      <w:r w:rsidR="00883621">
        <w:rPr>
          <w:sz w:val="24"/>
          <w:szCs w:val="24"/>
        </w:rPr>
        <w:t>5</w:t>
      </w:r>
      <w:r w:rsidR="00B0579F">
        <w:rPr>
          <w:sz w:val="24"/>
          <w:szCs w:val="24"/>
        </w:rPr>
        <w:t>. této smlouvy</w:t>
      </w:r>
      <w:r>
        <w:rPr>
          <w:sz w:val="24"/>
          <w:szCs w:val="24"/>
        </w:rPr>
        <w:t>, je povinen uhradit</w:t>
      </w:r>
      <w:r w:rsidR="00A86D45">
        <w:rPr>
          <w:sz w:val="24"/>
          <w:szCs w:val="24"/>
        </w:rPr>
        <w:t xml:space="preserve"> objednateli na jeho výzvu smluvní pokutu ve výši 1.000,- Kč za každý takový případ. </w:t>
      </w:r>
    </w:p>
    <w:p w14:paraId="1EA1F0E5" w14:textId="77777777" w:rsidR="002F3CD6" w:rsidRPr="00900D81" w:rsidRDefault="002F3CD6" w:rsidP="002F3CD6">
      <w:pPr>
        <w:pStyle w:val="Odstavecseseznamem"/>
        <w:rPr>
          <w:color w:val="FF0000"/>
          <w:sz w:val="24"/>
          <w:szCs w:val="24"/>
        </w:rPr>
      </w:pPr>
    </w:p>
    <w:p w14:paraId="45A3406E" w14:textId="5B4E98C1" w:rsidR="009E1643" w:rsidRDefault="009E1643" w:rsidP="009E1643">
      <w:pPr>
        <w:numPr>
          <w:ilvl w:val="0"/>
          <w:numId w:val="15"/>
        </w:numPr>
        <w:ind w:left="284" w:hanging="284"/>
        <w:jc w:val="both"/>
        <w:rPr>
          <w:sz w:val="24"/>
          <w:szCs w:val="24"/>
        </w:rPr>
      </w:pPr>
      <w:r w:rsidRPr="009E1643">
        <w:rPr>
          <w:sz w:val="24"/>
          <w:szCs w:val="24"/>
        </w:rPr>
        <w:lastRenderedPageBreak/>
        <w:t xml:space="preserve">V případě, že </w:t>
      </w:r>
      <w:r w:rsidR="00F648B0">
        <w:rPr>
          <w:sz w:val="24"/>
          <w:szCs w:val="24"/>
        </w:rPr>
        <w:t>zhotovitel</w:t>
      </w:r>
      <w:r w:rsidRPr="009E1643">
        <w:rPr>
          <w:sz w:val="24"/>
          <w:szCs w:val="24"/>
        </w:rPr>
        <w:t xml:space="preserve"> poruší povinnost mlčenlivosti dle čl. VIII, odst. </w:t>
      </w:r>
      <w:r w:rsidR="00883621">
        <w:rPr>
          <w:sz w:val="24"/>
          <w:szCs w:val="24"/>
        </w:rPr>
        <w:t>7</w:t>
      </w:r>
      <w:r w:rsidR="00B0579F">
        <w:rPr>
          <w:sz w:val="24"/>
          <w:szCs w:val="24"/>
        </w:rPr>
        <w:t>. této smlouvy</w:t>
      </w:r>
      <w:r w:rsidRPr="009E1643">
        <w:rPr>
          <w:sz w:val="24"/>
          <w:szCs w:val="24"/>
        </w:rPr>
        <w:t xml:space="preserve"> a objednateli bude v souvislosti s tímto uložena pokuta pro porušení Nařízení Evropského parlamentu a Rady (EU) č. 2016/679 o ochraně osobních údajů, je zhotovitel povinen uhradit objednateli na výzvu smluvní pokutu ve výši </w:t>
      </w:r>
      <w:r w:rsidR="00B0579F">
        <w:rPr>
          <w:sz w:val="24"/>
          <w:szCs w:val="24"/>
        </w:rPr>
        <w:t>50.000,-</w:t>
      </w:r>
      <w:r w:rsidR="000114C3">
        <w:rPr>
          <w:sz w:val="24"/>
          <w:szCs w:val="24"/>
        </w:rPr>
        <w:t xml:space="preserve"> </w:t>
      </w:r>
      <w:r w:rsidR="00B0579F">
        <w:rPr>
          <w:sz w:val="24"/>
          <w:szCs w:val="24"/>
        </w:rPr>
        <w:t xml:space="preserve">Kč za každý takový případ. </w:t>
      </w:r>
    </w:p>
    <w:p w14:paraId="22EBA17E" w14:textId="77777777" w:rsidR="00D8548C" w:rsidRDefault="009E1643" w:rsidP="009E1643">
      <w:pPr>
        <w:jc w:val="both"/>
        <w:rPr>
          <w:sz w:val="24"/>
          <w:szCs w:val="24"/>
        </w:rPr>
      </w:pPr>
      <w:r>
        <w:rPr>
          <w:sz w:val="24"/>
          <w:szCs w:val="24"/>
        </w:rPr>
        <w:t xml:space="preserve"> </w:t>
      </w:r>
    </w:p>
    <w:p w14:paraId="449F16F8" w14:textId="77777777" w:rsidR="00D8548C" w:rsidRDefault="00D8548C" w:rsidP="00D8548C">
      <w:pPr>
        <w:numPr>
          <w:ilvl w:val="0"/>
          <w:numId w:val="15"/>
        </w:numPr>
        <w:ind w:left="284" w:hanging="284"/>
        <w:jc w:val="both"/>
        <w:rPr>
          <w:sz w:val="24"/>
          <w:szCs w:val="24"/>
        </w:rPr>
      </w:pPr>
      <w:r>
        <w:rPr>
          <w:sz w:val="24"/>
          <w:szCs w:val="24"/>
        </w:rPr>
        <w:t>Odpovědnost za škody a nároky na náhradu škod se řídí primárně příslušnými ustanoveními občanského zákoníku</w:t>
      </w:r>
      <w:r w:rsidR="00802FFE">
        <w:rPr>
          <w:sz w:val="24"/>
          <w:szCs w:val="24"/>
        </w:rPr>
        <w:t>, pokud není ve smlouvě uvedeno jinak</w:t>
      </w:r>
      <w:r>
        <w:rPr>
          <w:sz w:val="24"/>
          <w:szCs w:val="24"/>
        </w:rPr>
        <w:t>.</w:t>
      </w:r>
    </w:p>
    <w:p w14:paraId="26410AC7" w14:textId="77777777" w:rsidR="00D8548C" w:rsidRDefault="00D8548C" w:rsidP="00D8548C">
      <w:pPr>
        <w:ind w:left="284"/>
        <w:jc w:val="both"/>
        <w:rPr>
          <w:sz w:val="24"/>
          <w:szCs w:val="24"/>
        </w:rPr>
      </w:pPr>
    </w:p>
    <w:p w14:paraId="2847303D" w14:textId="77777777" w:rsidR="00D8548C" w:rsidRDefault="00D8548C" w:rsidP="00222556">
      <w:pPr>
        <w:numPr>
          <w:ilvl w:val="0"/>
          <w:numId w:val="15"/>
        </w:numPr>
        <w:ind w:left="357" w:hanging="357"/>
        <w:jc w:val="both"/>
        <w:rPr>
          <w:sz w:val="24"/>
          <w:szCs w:val="24"/>
        </w:rPr>
      </w:pPr>
      <w:r>
        <w:rPr>
          <w:sz w:val="24"/>
          <w:szCs w:val="24"/>
        </w:rPr>
        <w:t>Při prodlení s úhradou faktur ze strany objednatele má zhotovitel právo účtovat smluvní úrok z prodlení ve výši 0,05 % z dlužné částky za každý den prodlení.</w:t>
      </w:r>
    </w:p>
    <w:p w14:paraId="4E1253A0" w14:textId="77777777" w:rsidR="00D8548C" w:rsidRDefault="00D8548C" w:rsidP="00D8548C">
      <w:pPr>
        <w:pStyle w:val="Odstavecseseznamem"/>
        <w:rPr>
          <w:sz w:val="24"/>
          <w:szCs w:val="24"/>
        </w:rPr>
      </w:pPr>
    </w:p>
    <w:p w14:paraId="301EF532" w14:textId="77777777" w:rsidR="00D8548C" w:rsidRDefault="00D8548C" w:rsidP="00FC5824">
      <w:pPr>
        <w:numPr>
          <w:ilvl w:val="0"/>
          <w:numId w:val="15"/>
        </w:numPr>
        <w:ind w:left="300" w:hanging="357"/>
        <w:jc w:val="both"/>
        <w:rPr>
          <w:sz w:val="24"/>
          <w:szCs w:val="24"/>
        </w:rPr>
      </w:pPr>
      <w:r w:rsidRPr="00FC5824">
        <w:rPr>
          <w:sz w:val="24"/>
          <w:szCs w:val="24"/>
        </w:rPr>
        <w:t xml:space="preserve">Zhotovitel prohlašuje, že má ke dni uzavření této smlouvy uzavřenou pojistnou smlouvu proti škodám způsobeným třetím osobám jeho činností, včetně možných škod způsobených všemi jeho pracovníky. </w:t>
      </w:r>
      <w:r w:rsidRPr="00FC5824">
        <w:rPr>
          <w:sz w:val="24"/>
          <w:szCs w:val="24"/>
          <w:highlight w:val="yellow"/>
        </w:rPr>
        <w:t>Jedná se o smlouvu č……………uzavřenou s pojišťovnou ……</w:t>
      </w:r>
      <w:proofErr w:type="gramStart"/>
      <w:r w:rsidRPr="00FC5824">
        <w:rPr>
          <w:sz w:val="24"/>
          <w:szCs w:val="24"/>
          <w:highlight w:val="yellow"/>
        </w:rPr>
        <w:t>…….</w:t>
      </w:r>
      <w:proofErr w:type="gramEnd"/>
      <w:r w:rsidRPr="00FC5824">
        <w:rPr>
          <w:sz w:val="24"/>
          <w:szCs w:val="24"/>
          <w:highlight w:val="yellow"/>
        </w:rPr>
        <w:t>.na pojistnou částku…………….Kč.    Zhotovitel se zavazuje,</w:t>
      </w:r>
      <w:r w:rsidRPr="00FC5824">
        <w:rPr>
          <w:sz w:val="24"/>
          <w:szCs w:val="24"/>
        </w:rPr>
        <w:t xml:space="preserve"> že bude pojištěn na pojistnou částku min. </w:t>
      </w:r>
      <w:r w:rsidRPr="00FC5824">
        <w:rPr>
          <w:b/>
          <w:sz w:val="24"/>
          <w:szCs w:val="24"/>
        </w:rPr>
        <w:t xml:space="preserve">2.000.000,- Kč </w:t>
      </w:r>
      <w:r w:rsidRPr="00FC5824">
        <w:rPr>
          <w:sz w:val="24"/>
          <w:szCs w:val="24"/>
        </w:rPr>
        <w:t>po celou dobu plnění dle této smlouvy. Při vzniku pojistné události zabezpečuje veškeré úkony vůči pojistiteli zhotovitel. Objednatel je povinen poskytnout v souvislosti s pojistnou událostí zhotoviteli veškerou součinnost, která je v jeho možnostech.  Náklady na pojištění nese zhotovitel a má je zahrnuty v ceně díla dle této smlouvy.</w:t>
      </w:r>
    </w:p>
    <w:p w14:paraId="2EB1515D" w14:textId="77777777" w:rsidR="0081012A" w:rsidRDefault="0081012A" w:rsidP="0081012A">
      <w:pPr>
        <w:pStyle w:val="Odstavecseseznamem"/>
        <w:rPr>
          <w:sz w:val="24"/>
          <w:szCs w:val="24"/>
        </w:rPr>
      </w:pPr>
    </w:p>
    <w:p w14:paraId="638B1A39" w14:textId="77777777" w:rsidR="0081012A" w:rsidRDefault="0081012A" w:rsidP="00FC5824">
      <w:pPr>
        <w:numPr>
          <w:ilvl w:val="0"/>
          <w:numId w:val="15"/>
        </w:numPr>
        <w:ind w:left="300" w:hanging="357"/>
        <w:jc w:val="both"/>
        <w:rPr>
          <w:sz w:val="24"/>
          <w:szCs w:val="24"/>
        </w:rPr>
      </w:pPr>
      <w:r>
        <w:rPr>
          <w:sz w:val="24"/>
          <w:szCs w:val="24"/>
        </w:rPr>
        <w:t>Sjednané smluvní pokuty smluvní strany shodně považují za přiměřené a dohodnuté ve vztahu ke komplikacím objednatele, které může způsobit pozdní splnění či neprovedení povinností zhotovitele, ke kterým se smluvní pokuty vztahují.</w:t>
      </w:r>
    </w:p>
    <w:p w14:paraId="6A79FACF" w14:textId="77777777" w:rsidR="0081012A" w:rsidRDefault="0081012A" w:rsidP="0081012A">
      <w:pPr>
        <w:pStyle w:val="Odstavecseseznamem"/>
        <w:rPr>
          <w:sz w:val="24"/>
          <w:szCs w:val="24"/>
        </w:rPr>
      </w:pPr>
    </w:p>
    <w:p w14:paraId="6497CBF0" w14:textId="77777777" w:rsidR="0081012A" w:rsidRDefault="0081012A" w:rsidP="00FC5824">
      <w:pPr>
        <w:numPr>
          <w:ilvl w:val="0"/>
          <w:numId w:val="15"/>
        </w:numPr>
        <w:ind w:left="300" w:hanging="357"/>
        <w:jc w:val="both"/>
        <w:rPr>
          <w:sz w:val="24"/>
          <w:szCs w:val="24"/>
        </w:rPr>
      </w:pPr>
      <w:r>
        <w:rPr>
          <w:sz w:val="24"/>
          <w:szCs w:val="24"/>
        </w:rPr>
        <w:t>Objednatel má právo smluvní pokuty uplatněné dle této smlouvy odečíst zhotoviteli z faktury za dílo.</w:t>
      </w:r>
    </w:p>
    <w:p w14:paraId="2E778FE1" w14:textId="77777777" w:rsidR="0081012A" w:rsidRDefault="0081012A" w:rsidP="0081012A">
      <w:pPr>
        <w:pStyle w:val="Odstavecseseznamem"/>
        <w:rPr>
          <w:sz w:val="24"/>
          <w:szCs w:val="24"/>
        </w:rPr>
      </w:pPr>
    </w:p>
    <w:p w14:paraId="3BD76E79" w14:textId="77777777" w:rsidR="0081012A" w:rsidRDefault="0081012A" w:rsidP="00FC5824">
      <w:pPr>
        <w:numPr>
          <w:ilvl w:val="0"/>
          <w:numId w:val="15"/>
        </w:numPr>
        <w:ind w:left="300" w:hanging="357"/>
        <w:jc w:val="both"/>
        <w:rPr>
          <w:sz w:val="24"/>
          <w:szCs w:val="24"/>
        </w:rPr>
      </w:pPr>
      <w:r>
        <w:rPr>
          <w:sz w:val="24"/>
          <w:szCs w:val="24"/>
        </w:rPr>
        <w:t>Uplatněním jakékoliv smluvní pokuty dle této smlouvy nezaniká povinnost (dluh), kterou smluvní pokuta utvrzuje.</w:t>
      </w:r>
    </w:p>
    <w:p w14:paraId="52B5F996" w14:textId="77777777" w:rsidR="0081012A" w:rsidRDefault="0081012A" w:rsidP="0081012A">
      <w:pPr>
        <w:pStyle w:val="Odstavecseseznamem"/>
        <w:rPr>
          <w:sz w:val="24"/>
          <w:szCs w:val="24"/>
        </w:rPr>
      </w:pPr>
    </w:p>
    <w:p w14:paraId="2A34E355" w14:textId="77777777" w:rsidR="0081012A" w:rsidRDefault="0081012A" w:rsidP="00FC5824">
      <w:pPr>
        <w:numPr>
          <w:ilvl w:val="0"/>
          <w:numId w:val="15"/>
        </w:numPr>
        <w:ind w:left="300" w:hanging="357"/>
        <w:jc w:val="both"/>
        <w:rPr>
          <w:sz w:val="24"/>
          <w:szCs w:val="24"/>
        </w:rPr>
      </w:pPr>
      <w:r>
        <w:rPr>
          <w:sz w:val="24"/>
          <w:szCs w:val="24"/>
        </w:rPr>
        <w:t xml:space="preserve">Uplatněním ani zaplacením smluvní pokuty nezaniká povinnost smluvní strany, která je v prodlení uhradit druhé smluvní straně na její výzvu náhradu škody, která sjednanou výši smluvní </w:t>
      </w:r>
      <w:r w:rsidR="00802FFE">
        <w:rPr>
          <w:sz w:val="24"/>
          <w:szCs w:val="24"/>
        </w:rPr>
        <w:t>p</w:t>
      </w:r>
      <w:r>
        <w:rPr>
          <w:sz w:val="24"/>
          <w:szCs w:val="24"/>
        </w:rPr>
        <w:t>okuty přesahuje.</w:t>
      </w:r>
    </w:p>
    <w:p w14:paraId="4A0206AD" w14:textId="77777777" w:rsidR="0081012A" w:rsidRDefault="0081012A" w:rsidP="0081012A">
      <w:pPr>
        <w:pStyle w:val="Odstavecseseznamem"/>
        <w:rPr>
          <w:sz w:val="24"/>
          <w:szCs w:val="24"/>
        </w:rPr>
      </w:pPr>
    </w:p>
    <w:p w14:paraId="4AC6E9AC" w14:textId="77777777" w:rsidR="0081012A" w:rsidRPr="00FC5824" w:rsidRDefault="00802FFE" w:rsidP="00FC5824">
      <w:pPr>
        <w:numPr>
          <w:ilvl w:val="0"/>
          <w:numId w:val="15"/>
        </w:numPr>
        <w:ind w:left="300" w:hanging="357"/>
        <w:jc w:val="both"/>
        <w:rPr>
          <w:sz w:val="24"/>
          <w:szCs w:val="24"/>
        </w:rPr>
      </w:pPr>
      <w:r>
        <w:rPr>
          <w:sz w:val="24"/>
          <w:szCs w:val="24"/>
        </w:rPr>
        <w:t>Splatnost všech smluvních pokut, na které vznikne smluvní straně nárok dle této smlouvy, činí 30 kalendářních dnů od doručení výzvy k zaplacení.</w:t>
      </w:r>
    </w:p>
    <w:p w14:paraId="4BFF489F" w14:textId="77777777" w:rsidR="00D8548C" w:rsidRDefault="00D8548C" w:rsidP="00D8548C">
      <w:pPr>
        <w:ind w:left="284"/>
        <w:jc w:val="both"/>
        <w:rPr>
          <w:sz w:val="24"/>
          <w:szCs w:val="24"/>
        </w:rPr>
      </w:pPr>
    </w:p>
    <w:p w14:paraId="1B91CD23" w14:textId="77777777" w:rsidR="00D8548C" w:rsidRDefault="00D8548C" w:rsidP="008F5A50">
      <w:pPr>
        <w:numPr>
          <w:ilvl w:val="0"/>
          <w:numId w:val="1"/>
        </w:numPr>
        <w:ind w:left="0" w:firstLine="0"/>
        <w:jc w:val="center"/>
        <w:rPr>
          <w:b/>
          <w:caps/>
          <w:sz w:val="24"/>
          <w:szCs w:val="24"/>
        </w:rPr>
      </w:pPr>
      <w:r>
        <w:rPr>
          <w:b/>
          <w:caps/>
          <w:sz w:val="24"/>
          <w:szCs w:val="24"/>
        </w:rPr>
        <w:t>Odstoupení od smlouvy, Výpověď smlouvy:</w:t>
      </w:r>
    </w:p>
    <w:p w14:paraId="4377753B" w14:textId="77777777" w:rsidR="00D8548C" w:rsidRDefault="00D8548C" w:rsidP="00D8548C">
      <w:pPr>
        <w:jc w:val="both"/>
        <w:rPr>
          <w:rFonts w:ascii="Arial" w:hAnsi="Arial" w:cs="Arial"/>
          <w:b/>
          <w:caps/>
        </w:rPr>
      </w:pPr>
    </w:p>
    <w:p w14:paraId="58D93724" w14:textId="77777777" w:rsidR="00D8548C" w:rsidRDefault="00D8548C" w:rsidP="00D8548C">
      <w:pPr>
        <w:ind w:left="284"/>
        <w:jc w:val="both"/>
        <w:rPr>
          <w:rFonts w:ascii="Arial" w:hAnsi="Arial" w:cs="Arial"/>
        </w:rPr>
      </w:pPr>
    </w:p>
    <w:p w14:paraId="202550B3" w14:textId="77777777" w:rsidR="00881FDB" w:rsidRDefault="00881FDB" w:rsidP="00D8548C">
      <w:pPr>
        <w:numPr>
          <w:ilvl w:val="0"/>
          <w:numId w:val="16"/>
        </w:numPr>
        <w:ind w:left="284" w:hanging="284"/>
        <w:jc w:val="both"/>
        <w:rPr>
          <w:sz w:val="24"/>
          <w:szCs w:val="24"/>
        </w:rPr>
      </w:pPr>
      <w:r>
        <w:rPr>
          <w:sz w:val="24"/>
          <w:szCs w:val="24"/>
        </w:rPr>
        <w:t xml:space="preserve">Obě smluvní strany mohou smlouvu písemně vypovědět nejdříve po uplynutí doby čtyř let trvání této smlouvy i bez udání důvodů. Výpovědní lhůta je sjednána na </w:t>
      </w:r>
      <w:r w:rsidRPr="000D365B">
        <w:rPr>
          <w:b/>
          <w:sz w:val="24"/>
          <w:szCs w:val="24"/>
        </w:rPr>
        <w:t>6 kalendářních měsíců</w:t>
      </w:r>
      <w:r>
        <w:rPr>
          <w:sz w:val="24"/>
          <w:szCs w:val="24"/>
        </w:rPr>
        <w:t xml:space="preserve"> a začíná běžet prvním dnem měsíce následujícího po doručení výpovědi</w:t>
      </w:r>
      <w:r w:rsidR="000D365B">
        <w:rPr>
          <w:sz w:val="24"/>
          <w:szCs w:val="24"/>
        </w:rPr>
        <w:t>.</w:t>
      </w:r>
      <w:r>
        <w:rPr>
          <w:sz w:val="24"/>
          <w:szCs w:val="24"/>
        </w:rPr>
        <w:t xml:space="preserve"> V případě pochybností se má za to, že výpověď byla druhé smluvní straně doručena 5. </w:t>
      </w:r>
      <w:r w:rsidR="000D365B">
        <w:rPr>
          <w:sz w:val="24"/>
          <w:szCs w:val="24"/>
        </w:rPr>
        <w:t>d</w:t>
      </w:r>
      <w:r>
        <w:rPr>
          <w:sz w:val="24"/>
          <w:szCs w:val="24"/>
        </w:rPr>
        <w:t>ne po jejím prokazatelném odeslání.</w:t>
      </w:r>
    </w:p>
    <w:p w14:paraId="529596BA" w14:textId="77777777" w:rsidR="00881FDB" w:rsidRDefault="00881FDB" w:rsidP="00881FDB">
      <w:pPr>
        <w:ind w:left="284"/>
        <w:jc w:val="both"/>
        <w:rPr>
          <w:sz w:val="24"/>
          <w:szCs w:val="24"/>
        </w:rPr>
      </w:pPr>
    </w:p>
    <w:p w14:paraId="4FC44426" w14:textId="77777777" w:rsidR="00D8548C" w:rsidRDefault="00D8548C" w:rsidP="00D8548C">
      <w:pPr>
        <w:numPr>
          <w:ilvl w:val="0"/>
          <w:numId w:val="16"/>
        </w:numPr>
        <w:ind w:left="284" w:hanging="284"/>
        <w:jc w:val="both"/>
        <w:rPr>
          <w:sz w:val="24"/>
          <w:szCs w:val="24"/>
        </w:rPr>
      </w:pPr>
      <w:r>
        <w:rPr>
          <w:sz w:val="24"/>
          <w:szCs w:val="24"/>
        </w:rPr>
        <w:t>Tato smlouva zaniká:</w:t>
      </w:r>
    </w:p>
    <w:p w14:paraId="377732D5" w14:textId="77777777" w:rsidR="002823C3" w:rsidRDefault="002823C3" w:rsidP="002823C3">
      <w:pPr>
        <w:pStyle w:val="Odstavecseseznamem"/>
        <w:rPr>
          <w:sz w:val="24"/>
          <w:szCs w:val="24"/>
        </w:rPr>
      </w:pPr>
    </w:p>
    <w:p w14:paraId="72E5E4BA" w14:textId="77777777" w:rsidR="00D8548C" w:rsidRDefault="00D8548C" w:rsidP="00D8548C">
      <w:pPr>
        <w:pStyle w:val="Zkladntextodsazen2"/>
        <w:numPr>
          <w:ilvl w:val="1"/>
          <w:numId w:val="16"/>
        </w:numPr>
        <w:ind w:left="851" w:hanging="425"/>
        <w:rPr>
          <w:rFonts w:ascii="Times New Roman" w:hAnsi="Times New Roman"/>
          <w:sz w:val="24"/>
          <w:szCs w:val="24"/>
        </w:rPr>
      </w:pPr>
      <w:r>
        <w:rPr>
          <w:rFonts w:ascii="Times New Roman" w:hAnsi="Times New Roman"/>
          <w:sz w:val="24"/>
          <w:szCs w:val="24"/>
        </w:rPr>
        <w:t>dohodou smluvních stran;</w:t>
      </w:r>
    </w:p>
    <w:p w14:paraId="78849B1E" w14:textId="77777777" w:rsidR="00D8548C" w:rsidRDefault="00D8548C" w:rsidP="00D8548C">
      <w:pPr>
        <w:pStyle w:val="Zkladntextodsazen2"/>
        <w:numPr>
          <w:ilvl w:val="1"/>
          <w:numId w:val="16"/>
        </w:numPr>
        <w:ind w:left="851" w:hanging="425"/>
        <w:rPr>
          <w:rFonts w:ascii="Times New Roman" w:hAnsi="Times New Roman"/>
          <w:sz w:val="24"/>
          <w:szCs w:val="24"/>
        </w:rPr>
      </w:pPr>
      <w:r>
        <w:rPr>
          <w:rFonts w:ascii="Times New Roman" w:hAnsi="Times New Roman"/>
          <w:sz w:val="24"/>
          <w:szCs w:val="24"/>
        </w:rPr>
        <w:t>odstoupením od smlouvy;</w:t>
      </w:r>
    </w:p>
    <w:p w14:paraId="123FCF4D" w14:textId="77777777" w:rsidR="000D365B" w:rsidRDefault="000D365B" w:rsidP="00D8548C">
      <w:pPr>
        <w:pStyle w:val="Zkladntextodsazen2"/>
        <w:numPr>
          <w:ilvl w:val="1"/>
          <w:numId w:val="16"/>
        </w:numPr>
        <w:ind w:left="851" w:hanging="425"/>
        <w:rPr>
          <w:rFonts w:ascii="Times New Roman" w:hAnsi="Times New Roman"/>
          <w:sz w:val="24"/>
          <w:szCs w:val="24"/>
        </w:rPr>
      </w:pPr>
      <w:r>
        <w:rPr>
          <w:rFonts w:ascii="Times New Roman" w:hAnsi="Times New Roman"/>
          <w:sz w:val="24"/>
          <w:szCs w:val="24"/>
        </w:rPr>
        <w:lastRenderedPageBreak/>
        <w:t>uplynutím výpovědní doby;</w:t>
      </w:r>
    </w:p>
    <w:p w14:paraId="35008B20" w14:textId="77777777" w:rsidR="00D8548C" w:rsidRDefault="00D8548C" w:rsidP="00D8548C">
      <w:pPr>
        <w:pStyle w:val="Zkladntextodsazen2"/>
        <w:numPr>
          <w:ilvl w:val="1"/>
          <w:numId w:val="16"/>
        </w:numPr>
        <w:ind w:left="851" w:hanging="425"/>
        <w:rPr>
          <w:rFonts w:ascii="Times New Roman" w:hAnsi="Times New Roman"/>
          <w:sz w:val="24"/>
          <w:szCs w:val="24"/>
        </w:rPr>
      </w:pPr>
      <w:r>
        <w:rPr>
          <w:rFonts w:ascii="Times New Roman" w:hAnsi="Times New Roman"/>
          <w:sz w:val="24"/>
          <w:szCs w:val="24"/>
        </w:rPr>
        <w:t>zahájením insolvenčního řízení nebo prohlášením konkurzu na majetek zhotovitele.</w:t>
      </w:r>
    </w:p>
    <w:p w14:paraId="70E60F68" w14:textId="77777777" w:rsidR="00D8548C" w:rsidRDefault="00D8548C" w:rsidP="00D8548C">
      <w:pPr>
        <w:spacing w:before="80"/>
        <w:ind w:left="1560" w:hanging="851"/>
        <w:jc w:val="both"/>
        <w:rPr>
          <w:rFonts w:ascii="Arial" w:hAnsi="Arial" w:cs="Arial"/>
        </w:rPr>
      </w:pPr>
    </w:p>
    <w:p w14:paraId="44E9FF3E" w14:textId="77777777" w:rsidR="00D8548C" w:rsidRDefault="00D8548C" w:rsidP="00D8548C">
      <w:pPr>
        <w:numPr>
          <w:ilvl w:val="0"/>
          <w:numId w:val="16"/>
        </w:numPr>
        <w:ind w:left="284" w:hanging="284"/>
        <w:jc w:val="both"/>
        <w:rPr>
          <w:sz w:val="24"/>
          <w:szCs w:val="24"/>
        </w:rPr>
      </w:pPr>
      <w:r>
        <w:rPr>
          <w:sz w:val="24"/>
          <w:szCs w:val="24"/>
        </w:rPr>
        <w:t>Objednatel je oprávněn od smlouvy písemně odstoupit v případě podstatného porušení povinností zhotovitele, přičemž za podstatné porušení povinností zhotovitele se považuje zejména:</w:t>
      </w:r>
    </w:p>
    <w:p w14:paraId="5FF1CE1B" w14:textId="77777777" w:rsidR="002823C3" w:rsidRDefault="002823C3" w:rsidP="002823C3">
      <w:pPr>
        <w:ind w:left="284"/>
        <w:jc w:val="both"/>
        <w:rPr>
          <w:sz w:val="24"/>
          <w:szCs w:val="24"/>
        </w:rPr>
      </w:pPr>
    </w:p>
    <w:p w14:paraId="5A7CC0D1" w14:textId="54E55523" w:rsidR="00D8548C" w:rsidRPr="00547B2D" w:rsidRDefault="00D8548C" w:rsidP="00D8548C">
      <w:pPr>
        <w:pStyle w:val="Zkladntextodsazen2"/>
        <w:numPr>
          <w:ilvl w:val="1"/>
          <w:numId w:val="16"/>
        </w:numPr>
        <w:ind w:left="851"/>
        <w:rPr>
          <w:rFonts w:ascii="Times New Roman" w:hAnsi="Times New Roman"/>
          <w:sz w:val="24"/>
          <w:szCs w:val="24"/>
        </w:rPr>
      </w:pPr>
      <w:r>
        <w:rPr>
          <w:rFonts w:ascii="Times New Roman" w:hAnsi="Times New Roman"/>
          <w:sz w:val="24"/>
          <w:szCs w:val="24"/>
        </w:rPr>
        <w:t xml:space="preserve">Poruší-li zhotovitel opakovaně, tj. přes písemné upozornění objednatele své povinnosti podle: čl. </w:t>
      </w:r>
      <w:r w:rsidRPr="00225D73">
        <w:rPr>
          <w:rFonts w:ascii="Times New Roman" w:hAnsi="Times New Roman"/>
          <w:sz w:val="24"/>
          <w:szCs w:val="24"/>
        </w:rPr>
        <w:t xml:space="preserve">II. odst. </w:t>
      </w:r>
      <w:r w:rsidR="00D143AB">
        <w:rPr>
          <w:rFonts w:ascii="Times New Roman" w:hAnsi="Times New Roman"/>
          <w:sz w:val="24"/>
          <w:szCs w:val="24"/>
        </w:rPr>
        <w:t>3</w:t>
      </w:r>
      <w:r w:rsidR="00B0579F">
        <w:rPr>
          <w:rFonts w:ascii="Times New Roman" w:hAnsi="Times New Roman"/>
          <w:sz w:val="24"/>
          <w:szCs w:val="24"/>
        </w:rPr>
        <w:t>.</w:t>
      </w:r>
      <w:r w:rsidRPr="00225D73">
        <w:rPr>
          <w:rFonts w:ascii="Times New Roman" w:hAnsi="Times New Roman"/>
          <w:sz w:val="24"/>
          <w:szCs w:val="24"/>
        </w:rPr>
        <w:t xml:space="preserve"> až </w:t>
      </w:r>
      <w:r w:rsidR="00D143AB">
        <w:rPr>
          <w:rFonts w:ascii="Times New Roman" w:hAnsi="Times New Roman"/>
          <w:sz w:val="24"/>
          <w:szCs w:val="24"/>
        </w:rPr>
        <w:t>5</w:t>
      </w:r>
      <w:r w:rsidR="00B0579F">
        <w:rPr>
          <w:rFonts w:ascii="Times New Roman" w:hAnsi="Times New Roman"/>
          <w:sz w:val="24"/>
          <w:szCs w:val="24"/>
        </w:rPr>
        <w:t>.</w:t>
      </w:r>
      <w:r w:rsidRPr="00225D73">
        <w:rPr>
          <w:rFonts w:ascii="Times New Roman" w:hAnsi="Times New Roman"/>
          <w:sz w:val="24"/>
          <w:szCs w:val="24"/>
        </w:rPr>
        <w:t>, čl. V</w:t>
      </w:r>
      <w:r w:rsidR="000D365B">
        <w:rPr>
          <w:rFonts w:ascii="Times New Roman" w:hAnsi="Times New Roman"/>
          <w:sz w:val="24"/>
          <w:szCs w:val="24"/>
        </w:rPr>
        <w:t>I</w:t>
      </w:r>
      <w:r w:rsidRPr="00225D73">
        <w:rPr>
          <w:rFonts w:ascii="Times New Roman" w:hAnsi="Times New Roman"/>
          <w:sz w:val="24"/>
          <w:szCs w:val="24"/>
        </w:rPr>
        <w:t xml:space="preserve">II. odst. </w:t>
      </w:r>
      <w:r w:rsidR="007B768C">
        <w:rPr>
          <w:rFonts w:ascii="Times New Roman" w:hAnsi="Times New Roman"/>
          <w:sz w:val="24"/>
          <w:szCs w:val="24"/>
        </w:rPr>
        <w:t>1</w:t>
      </w:r>
      <w:r w:rsidR="00B0579F">
        <w:rPr>
          <w:rFonts w:ascii="Times New Roman" w:hAnsi="Times New Roman"/>
          <w:sz w:val="24"/>
          <w:szCs w:val="24"/>
        </w:rPr>
        <w:t>.</w:t>
      </w:r>
      <w:r w:rsidR="007B768C">
        <w:rPr>
          <w:rFonts w:ascii="Times New Roman" w:hAnsi="Times New Roman"/>
          <w:sz w:val="24"/>
          <w:szCs w:val="24"/>
        </w:rPr>
        <w:t>, 3</w:t>
      </w:r>
      <w:r w:rsidR="00B0579F">
        <w:rPr>
          <w:rFonts w:ascii="Times New Roman" w:hAnsi="Times New Roman"/>
          <w:sz w:val="24"/>
          <w:szCs w:val="24"/>
        </w:rPr>
        <w:t>.</w:t>
      </w:r>
      <w:r w:rsidRPr="00225D73">
        <w:rPr>
          <w:rFonts w:ascii="Times New Roman" w:hAnsi="Times New Roman"/>
          <w:sz w:val="24"/>
          <w:szCs w:val="24"/>
        </w:rPr>
        <w:t xml:space="preserve"> až </w:t>
      </w:r>
      <w:r w:rsidR="00883621">
        <w:rPr>
          <w:rFonts w:ascii="Times New Roman" w:hAnsi="Times New Roman"/>
          <w:sz w:val="24"/>
          <w:szCs w:val="24"/>
        </w:rPr>
        <w:t>9</w:t>
      </w:r>
      <w:r w:rsidR="00B0579F">
        <w:rPr>
          <w:rFonts w:ascii="Times New Roman" w:hAnsi="Times New Roman"/>
          <w:sz w:val="24"/>
          <w:szCs w:val="24"/>
        </w:rPr>
        <w:t>.</w:t>
      </w:r>
      <w:r w:rsidRPr="00547B2D">
        <w:rPr>
          <w:rFonts w:ascii="Times New Roman" w:hAnsi="Times New Roman"/>
          <w:sz w:val="24"/>
          <w:szCs w:val="24"/>
        </w:rPr>
        <w:t>, čl. VI</w:t>
      </w:r>
      <w:r w:rsidR="000D365B">
        <w:rPr>
          <w:rFonts w:ascii="Times New Roman" w:hAnsi="Times New Roman"/>
          <w:sz w:val="24"/>
          <w:szCs w:val="24"/>
        </w:rPr>
        <w:t>I</w:t>
      </w:r>
      <w:r w:rsidRPr="00547B2D">
        <w:rPr>
          <w:rFonts w:ascii="Times New Roman" w:hAnsi="Times New Roman"/>
          <w:sz w:val="24"/>
          <w:szCs w:val="24"/>
        </w:rPr>
        <w:t>I. odst. 1</w:t>
      </w:r>
      <w:r w:rsidR="002C13EC">
        <w:rPr>
          <w:rFonts w:ascii="Times New Roman" w:hAnsi="Times New Roman"/>
          <w:sz w:val="24"/>
          <w:szCs w:val="24"/>
        </w:rPr>
        <w:t>1</w:t>
      </w:r>
      <w:r w:rsidR="00B0579F">
        <w:rPr>
          <w:rFonts w:ascii="Times New Roman" w:hAnsi="Times New Roman"/>
          <w:sz w:val="24"/>
          <w:szCs w:val="24"/>
        </w:rPr>
        <w:t>.</w:t>
      </w:r>
      <w:r w:rsidR="00E55310">
        <w:rPr>
          <w:rFonts w:ascii="Times New Roman" w:hAnsi="Times New Roman"/>
          <w:sz w:val="24"/>
          <w:szCs w:val="24"/>
        </w:rPr>
        <w:t xml:space="preserve"> a</w:t>
      </w:r>
      <w:r w:rsidRPr="00547B2D">
        <w:rPr>
          <w:rFonts w:ascii="Times New Roman" w:hAnsi="Times New Roman"/>
          <w:sz w:val="24"/>
          <w:szCs w:val="24"/>
        </w:rPr>
        <w:t xml:space="preserve"> 1</w:t>
      </w:r>
      <w:r w:rsidR="002C13EC">
        <w:rPr>
          <w:rFonts w:ascii="Times New Roman" w:hAnsi="Times New Roman"/>
          <w:sz w:val="24"/>
          <w:szCs w:val="24"/>
        </w:rPr>
        <w:t>2</w:t>
      </w:r>
      <w:r w:rsidR="00B0579F">
        <w:rPr>
          <w:rFonts w:ascii="Times New Roman" w:hAnsi="Times New Roman"/>
          <w:sz w:val="24"/>
          <w:szCs w:val="24"/>
        </w:rPr>
        <w:t>.</w:t>
      </w:r>
      <w:r w:rsidR="003D1C0E">
        <w:rPr>
          <w:rFonts w:ascii="Times New Roman" w:hAnsi="Times New Roman"/>
          <w:sz w:val="24"/>
          <w:szCs w:val="24"/>
        </w:rPr>
        <w:t xml:space="preserve">  </w:t>
      </w:r>
      <w:r w:rsidRPr="00547B2D">
        <w:rPr>
          <w:rFonts w:ascii="Times New Roman" w:hAnsi="Times New Roman"/>
          <w:sz w:val="24"/>
          <w:szCs w:val="24"/>
        </w:rPr>
        <w:t>a čl. X</w:t>
      </w:r>
      <w:r w:rsidR="003D1C0E">
        <w:rPr>
          <w:rFonts w:ascii="Times New Roman" w:hAnsi="Times New Roman"/>
          <w:sz w:val="24"/>
          <w:szCs w:val="24"/>
        </w:rPr>
        <w:t>I</w:t>
      </w:r>
      <w:r w:rsidRPr="00547B2D">
        <w:rPr>
          <w:rFonts w:ascii="Times New Roman" w:hAnsi="Times New Roman"/>
          <w:sz w:val="24"/>
          <w:szCs w:val="24"/>
        </w:rPr>
        <w:t xml:space="preserve">. odst. </w:t>
      </w:r>
      <w:r w:rsidR="002639D4">
        <w:rPr>
          <w:rFonts w:ascii="Times New Roman" w:hAnsi="Times New Roman"/>
          <w:sz w:val="24"/>
          <w:szCs w:val="24"/>
        </w:rPr>
        <w:t>1</w:t>
      </w:r>
      <w:r w:rsidR="00A86D45">
        <w:rPr>
          <w:rFonts w:ascii="Times New Roman" w:hAnsi="Times New Roman"/>
          <w:sz w:val="24"/>
          <w:szCs w:val="24"/>
        </w:rPr>
        <w:t>1</w:t>
      </w:r>
      <w:r w:rsidR="00B0579F">
        <w:rPr>
          <w:rFonts w:ascii="Times New Roman" w:hAnsi="Times New Roman"/>
          <w:sz w:val="24"/>
          <w:szCs w:val="24"/>
        </w:rPr>
        <w:t>.</w:t>
      </w:r>
      <w:r w:rsidRPr="00547B2D">
        <w:rPr>
          <w:rFonts w:ascii="Times New Roman" w:hAnsi="Times New Roman"/>
          <w:sz w:val="24"/>
          <w:szCs w:val="24"/>
        </w:rPr>
        <w:t xml:space="preserve">  této smlouvy. </w:t>
      </w:r>
    </w:p>
    <w:p w14:paraId="7EFDF80D" w14:textId="77777777" w:rsidR="00D8548C" w:rsidRDefault="00D8548C" w:rsidP="00D8548C">
      <w:pPr>
        <w:pStyle w:val="Zkladntextodsazen2"/>
        <w:numPr>
          <w:ilvl w:val="1"/>
          <w:numId w:val="16"/>
        </w:numPr>
        <w:ind w:left="851"/>
        <w:rPr>
          <w:rFonts w:ascii="Times New Roman" w:hAnsi="Times New Roman"/>
          <w:b/>
          <w:sz w:val="24"/>
          <w:szCs w:val="24"/>
        </w:rPr>
      </w:pPr>
      <w:r>
        <w:rPr>
          <w:rFonts w:ascii="Times New Roman" w:hAnsi="Times New Roman"/>
          <w:sz w:val="24"/>
          <w:szCs w:val="24"/>
        </w:rPr>
        <w:t xml:space="preserve">Neodstraní-li zhotovitel objednatelem reklamované vady nejpozději </w:t>
      </w:r>
      <w:r>
        <w:rPr>
          <w:rFonts w:ascii="Times New Roman" w:hAnsi="Times New Roman"/>
          <w:b/>
          <w:sz w:val="24"/>
          <w:szCs w:val="24"/>
        </w:rPr>
        <w:t>do 7 kalendářních dnů.</w:t>
      </w:r>
    </w:p>
    <w:p w14:paraId="7021FAAA" w14:textId="77777777" w:rsidR="00D8548C" w:rsidRDefault="00D8548C" w:rsidP="00D8548C">
      <w:pPr>
        <w:ind w:left="1560" w:hanging="851"/>
        <w:jc w:val="both"/>
        <w:rPr>
          <w:rFonts w:ascii="Arial" w:hAnsi="Arial" w:cs="Arial"/>
        </w:rPr>
      </w:pPr>
    </w:p>
    <w:p w14:paraId="629A33FB" w14:textId="77777777" w:rsidR="00D8548C" w:rsidRDefault="00D8548C" w:rsidP="00D8548C">
      <w:pPr>
        <w:numPr>
          <w:ilvl w:val="0"/>
          <w:numId w:val="16"/>
        </w:numPr>
        <w:ind w:left="284" w:hanging="284"/>
        <w:jc w:val="both"/>
        <w:rPr>
          <w:sz w:val="24"/>
          <w:szCs w:val="24"/>
        </w:rPr>
      </w:pPr>
      <w:r>
        <w:rPr>
          <w:sz w:val="24"/>
          <w:szCs w:val="24"/>
        </w:rPr>
        <w:t>Zhotovitel je oprávněn písemně odstoupit od smlouvy v případě prodlení objednatele s úhradou ceny dle této smlouvy delším než 60 kalendářních dnů, nezaplatí-li objednatel cenu ani v přiměřené náhradní lhůtě, která mu k tomu bude zhotovitelem poskytnuta.</w:t>
      </w:r>
    </w:p>
    <w:p w14:paraId="50C9177F" w14:textId="77777777" w:rsidR="00D8548C" w:rsidRDefault="00D8548C" w:rsidP="00D8548C">
      <w:pPr>
        <w:ind w:left="284"/>
        <w:jc w:val="both"/>
        <w:rPr>
          <w:sz w:val="24"/>
          <w:szCs w:val="24"/>
        </w:rPr>
      </w:pPr>
    </w:p>
    <w:p w14:paraId="4D9751E1" w14:textId="77777777" w:rsidR="00D8548C" w:rsidRDefault="00D8548C" w:rsidP="00D8548C">
      <w:pPr>
        <w:numPr>
          <w:ilvl w:val="0"/>
          <w:numId w:val="16"/>
        </w:numPr>
        <w:ind w:left="284" w:hanging="284"/>
        <w:jc w:val="both"/>
        <w:rPr>
          <w:sz w:val="24"/>
          <w:szCs w:val="24"/>
        </w:rPr>
      </w:pPr>
      <w:r>
        <w:rPr>
          <w:sz w:val="24"/>
          <w:szCs w:val="24"/>
        </w:rPr>
        <w:t>Objednatel může vypovědět tuto smlouvu nebo od ní odstoupit rovněž v případech uvedených v § 223 odst. 1 nebo odst. 2 ZZVZ.</w:t>
      </w:r>
    </w:p>
    <w:p w14:paraId="412D1069" w14:textId="77777777" w:rsidR="00D8548C" w:rsidRDefault="00D8548C" w:rsidP="00D8548C">
      <w:pPr>
        <w:ind w:left="284"/>
        <w:jc w:val="both"/>
        <w:rPr>
          <w:sz w:val="24"/>
          <w:szCs w:val="24"/>
        </w:rPr>
      </w:pPr>
    </w:p>
    <w:p w14:paraId="78DB66A8" w14:textId="77777777" w:rsidR="00856AE6" w:rsidRDefault="00D8548C" w:rsidP="00D8548C">
      <w:pPr>
        <w:numPr>
          <w:ilvl w:val="0"/>
          <w:numId w:val="16"/>
        </w:numPr>
        <w:ind w:left="284" w:hanging="284"/>
        <w:jc w:val="both"/>
        <w:rPr>
          <w:sz w:val="24"/>
          <w:szCs w:val="24"/>
        </w:rPr>
      </w:pPr>
      <w:r>
        <w:rPr>
          <w:sz w:val="24"/>
          <w:szCs w:val="24"/>
        </w:rPr>
        <w:t xml:space="preserve">Odstoupení od smlouvy je účinné okamžikem jeho doručení druhé smluvní straně. </w:t>
      </w:r>
      <w:r>
        <w:rPr>
          <w:sz w:val="24"/>
          <w:szCs w:val="24"/>
        </w:rPr>
        <w:br/>
        <w:t xml:space="preserve">V případě pochybností se má za to, že odstoupení bylo druhé smluvní straně doručeno </w:t>
      </w:r>
      <w:r>
        <w:rPr>
          <w:sz w:val="24"/>
          <w:szCs w:val="24"/>
        </w:rPr>
        <w:br/>
        <w:t>5. dne po jeho prokazatelném odeslání. V ostatním pro odstoupení platí příslušná ustanovení občanského zákoníku.</w:t>
      </w:r>
    </w:p>
    <w:p w14:paraId="13FE250F" w14:textId="77777777" w:rsidR="00856AE6" w:rsidRDefault="00856AE6" w:rsidP="00856AE6">
      <w:pPr>
        <w:pStyle w:val="Odstavecseseznamem"/>
        <w:rPr>
          <w:sz w:val="24"/>
          <w:szCs w:val="24"/>
        </w:rPr>
      </w:pPr>
    </w:p>
    <w:p w14:paraId="17E064D4" w14:textId="77777777" w:rsidR="00D8548C" w:rsidRDefault="00D8548C" w:rsidP="00856AE6">
      <w:pPr>
        <w:ind w:left="284"/>
        <w:jc w:val="both"/>
        <w:rPr>
          <w:sz w:val="24"/>
          <w:szCs w:val="24"/>
        </w:rPr>
      </w:pPr>
      <w:r>
        <w:rPr>
          <w:sz w:val="24"/>
          <w:szCs w:val="24"/>
        </w:rPr>
        <w:t xml:space="preserve"> </w:t>
      </w:r>
    </w:p>
    <w:p w14:paraId="1688CB38" w14:textId="77777777" w:rsidR="00D8548C" w:rsidRDefault="00D8548C" w:rsidP="008F5A50">
      <w:pPr>
        <w:numPr>
          <w:ilvl w:val="0"/>
          <w:numId w:val="1"/>
        </w:numPr>
        <w:ind w:left="0" w:firstLine="0"/>
        <w:jc w:val="center"/>
        <w:rPr>
          <w:b/>
          <w:caps/>
          <w:sz w:val="24"/>
          <w:szCs w:val="24"/>
        </w:rPr>
      </w:pPr>
      <w:r>
        <w:rPr>
          <w:b/>
          <w:caps/>
          <w:sz w:val="24"/>
          <w:szCs w:val="24"/>
        </w:rPr>
        <w:t>Ostatní ujednání</w:t>
      </w:r>
    </w:p>
    <w:p w14:paraId="18E8F1A6" w14:textId="77777777" w:rsidR="00D8548C" w:rsidRDefault="00D8548C" w:rsidP="00D8548C">
      <w:pPr>
        <w:jc w:val="both"/>
        <w:rPr>
          <w:rFonts w:ascii="Arial" w:hAnsi="Arial" w:cs="Arial"/>
          <w:b/>
          <w:caps/>
        </w:rPr>
      </w:pPr>
    </w:p>
    <w:p w14:paraId="3B8B19AA" w14:textId="77777777" w:rsidR="00D8548C" w:rsidRDefault="00D8548C" w:rsidP="00D8548C">
      <w:pPr>
        <w:numPr>
          <w:ilvl w:val="0"/>
          <w:numId w:val="17"/>
        </w:numPr>
        <w:ind w:left="284" w:hanging="284"/>
        <w:jc w:val="both"/>
        <w:rPr>
          <w:sz w:val="24"/>
          <w:szCs w:val="24"/>
        </w:rPr>
      </w:pPr>
      <w:r>
        <w:rPr>
          <w:sz w:val="24"/>
          <w:szCs w:val="24"/>
        </w:rPr>
        <w:t>Není-li v této smlouvě uvedeno jinak, řídí se vztah mezi smluvními stranami podle této smlouvy příslušnými ustanoveními občanského zákoníku. Bude-li nějaké ustanovení této smlouvy v rozporu s ustanovením občanského zákoníku, zavazují se smluvní strany postupovat v souladu s občanským zákoníkem.</w:t>
      </w:r>
    </w:p>
    <w:p w14:paraId="6264569D" w14:textId="77777777" w:rsidR="00D8548C" w:rsidRDefault="00D8548C" w:rsidP="00D8548C">
      <w:pPr>
        <w:ind w:left="284"/>
        <w:jc w:val="both"/>
        <w:rPr>
          <w:sz w:val="24"/>
          <w:szCs w:val="24"/>
        </w:rPr>
      </w:pPr>
    </w:p>
    <w:p w14:paraId="3E5BA64B" w14:textId="77777777" w:rsidR="00D8548C" w:rsidRDefault="00D8548C" w:rsidP="00D8548C">
      <w:pPr>
        <w:numPr>
          <w:ilvl w:val="0"/>
          <w:numId w:val="17"/>
        </w:numPr>
        <w:ind w:left="284" w:hanging="284"/>
        <w:jc w:val="both"/>
        <w:rPr>
          <w:sz w:val="24"/>
          <w:szCs w:val="24"/>
        </w:rPr>
      </w:pPr>
      <w:r>
        <w:rPr>
          <w:sz w:val="24"/>
          <w:szCs w:val="24"/>
        </w:rPr>
        <w:t>Změny a doplňky této smlouvy budou provedeny vždy písemn</w:t>
      </w:r>
      <w:r w:rsidR="00F51596">
        <w:rPr>
          <w:sz w:val="24"/>
          <w:szCs w:val="24"/>
        </w:rPr>
        <w:t>ě, formou číslovaných dodatků</w:t>
      </w:r>
      <w:r>
        <w:rPr>
          <w:sz w:val="24"/>
          <w:szCs w:val="24"/>
        </w:rPr>
        <w:t xml:space="preserve"> ke smlouvě a nabývají účinnosti, pokud nebude uvedeno jinak, dnem podpisu dodatku oprávněnými zástupci smluvních stran.</w:t>
      </w:r>
    </w:p>
    <w:p w14:paraId="5D075C3E" w14:textId="77777777" w:rsidR="00D8548C" w:rsidRDefault="00D8548C" w:rsidP="00D8548C">
      <w:pPr>
        <w:pStyle w:val="Odstavecseseznamem"/>
        <w:rPr>
          <w:sz w:val="24"/>
          <w:szCs w:val="24"/>
        </w:rPr>
      </w:pPr>
    </w:p>
    <w:p w14:paraId="7E6A9DEC" w14:textId="77777777" w:rsidR="00D8548C" w:rsidRDefault="00D8548C" w:rsidP="00D8548C">
      <w:pPr>
        <w:numPr>
          <w:ilvl w:val="0"/>
          <w:numId w:val="17"/>
        </w:numPr>
        <w:ind w:left="284" w:hanging="284"/>
        <w:jc w:val="both"/>
        <w:rPr>
          <w:sz w:val="24"/>
          <w:szCs w:val="24"/>
        </w:rPr>
      </w:pPr>
      <w:bookmarkStart w:id="2" w:name="_Hlk502737205"/>
      <w:r>
        <w:rPr>
          <w:sz w:val="24"/>
          <w:szCs w:val="24"/>
        </w:rPr>
        <w:t>Pro výpočet smluvní pokuty určené procentem a úroku z prodlení je rozhodná cena díla bez DPH.</w:t>
      </w:r>
    </w:p>
    <w:p w14:paraId="5B395A0C" w14:textId="77777777" w:rsidR="00D741E2" w:rsidRDefault="00D741E2" w:rsidP="00D741E2">
      <w:pPr>
        <w:pStyle w:val="Odstavecseseznamem"/>
        <w:rPr>
          <w:sz w:val="24"/>
          <w:szCs w:val="24"/>
        </w:rPr>
      </w:pPr>
    </w:p>
    <w:p w14:paraId="42406D2E" w14:textId="77777777" w:rsidR="00D741E2" w:rsidRPr="00917871" w:rsidRDefault="00D741E2" w:rsidP="00D741E2">
      <w:pPr>
        <w:pStyle w:val="Odstavecseseznamem"/>
        <w:numPr>
          <w:ilvl w:val="0"/>
          <w:numId w:val="17"/>
        </w:numPr>
        <w:ind w:left="357" w:hanging="357"/>
        <w:jc w:val="both"/>
        <w:rPr>
          <w:sz w:val="24"/>
          <w:szCs w:val="24"/>
        </w:rPr>
      </w:pPr>
      <w:r w:rsidRPr="00917871">
        <w:rPr>
          <w:sz w:val="24"/>
          <w:szCs w:val="24"/>
        </w:rPr>
        <w:t xml:space="preserve">Kupující si vyhrazuje právo uplatnit náhradní plnění ve smyslu § 81 zákona č. 435/2004 Sb. o zaměstnanosti v průběhu plnění této smlouvy, a to za ceny max. ve výši stanovené </w:t>
      </w:r>
      <w:r w:rsidR="00DE36C5">
        <w:rPr>
          <w:sz w:val="24"/>
          <w:szCs w:val="24"/>
        </w:rPr>
        <w:br/>
      </w:r>
      <w:r w:rsidRPr="00917871">
        <w:rPr>
          <w:sz w:val="24"/>
          <w:szCs w:val="24"/>
        </w:rPr>
        <w:t xml:space="preserve">v čl. V. této smlouvy. </w:t>
      </w:r>
    </w:p>
    <w:p w14:paraId="3CA949FD" w14:textId="77777777" w:rsidR="00623FE5" w:rsidRDefault="00623FE5" w:rsidP="00623FE5">
      <w:pPr>
        <w:jc w:val="both"/>
        <w:rPr>
          <w:sz w:val="24"/>
          <w:szCs w:val="24"/>
        </w:rPr>
      </w:pPr>
    </w:p>
    <w:p w14:paraId="4588454D" w14:textId="77777777" w:rsidR="00D8548C" w:rsidRDefault="00D8548C" w:rsidP="00D8548C">
      <w:pPr>
        <w:numPr>
          <w:ilvl w:val="0"/>
          <w:numId w:val="17"/>
        </w:numPr>
        <w:ind w:left="284" w:hanging="284"/>
        <w:jc w:val="both"/>
        <w:rPr>
          <w:sz w:val="24"/>
          <w:szCs w:val="24"/>
        </w:rPr>
      </w:pPr>
      <w:r>
        <w:rPr>
          <w:sz w:val="24"/>
          <w:szCs w:val="24"/>
        </w:rPr>
        <w:t>V případě soudního sporu se místní příslušnost věcně příslušného soudu I. stupně řídí obecným soudem objednatele.</w:t>
      </w:r>
    </w:p>
    <w:bookmarkEnd w:id="2"/>
    <w:p w14:paraId="17D78560" w14:textId="77777777" w:rsidR="00D8548C" w:rsidRDefault="00D8548C" w:rsidP="00D8548C">
      <w:pPr>
        <w:ind w:left="284"/>
        <w:jc w:val="both"/>
        <w:rPr>
          <w:sz w:val="24"/>
          <w:szCs w:val="24"/>
        </w:rPr>
      </w:pPr>
    </w:p>
    <w:p w14:paraId="422464A7" w14:textId="77777777" w:rsidR="00D8548C" w:rsidRDefault="00D8548C" w:rsidP="00D8548C">
      <w:pPr>
        <w:numPr>
          <w:ilvl w:val="0"/>
          <w:numId w:val="17"/>
        </w:numPr>
        <w:ind w:left="284" w:hanging="284"/>
        <w:jc w:val="both"/>
        <w:rPr>
          <w:sz w:val="24"/>
          <w:szCs w:val="24"/>
        </w:rPr>
      </w:pPr>
      <w:bookmarkStart w:id="3" w:name="_Hlk502737027"/>
      <w:r>
        <w:rPr>
          <w:sz w:val="24"/>
          <w:szCs w:val="24"/>
        </w:rPr>
        <w:t xml:space="preserve">Tato smlouva o dílo je vyhotovena ve čtyřech stejnopisech, z nichž dva obdrží objednatel </w:t>
      </w:r>
      <w:r w:rsidR="00DE36C5">
        <w:rPr>
          <w:sz w:val="24"/>
          <w:szCs w:val="24"/>
        </w:rPr>
        <w:br/>
      </w:r>
      <w:r>
        <w:rPr>
          <w:sz w:val="24"/>
          <w:szCs w:val="24"/>
        </w:rPr>
        <w:t>a dva zhotovitel.</w:t>
      </w:r>
    </w:p>
    <w:p w14:paraId="09363E07" w14:textId="77777777" w:rsidR="00623FE5" w:rsidRDefault="00623FE5" w:rsidP="00623FE5">
      <w:pPr>
        <w:jc w:val="both"/>
        <w:rPr>
          <w:sz w:val="24"/>
          <w:szCs w:val="24"/>
        </w:rPr>
      </w:pPr>
    </w:p>
    <w:p w14:paraId="00F6407A" w14:textId="77777777" w:rsidR="00D8548C" w:rsidRDefault="00D8548C" w:rsidP="00D8548C">
      <w:pPr>
        <w:numPr>
          <w:ilvl w:val="0"/>
          <w:numId w:val="17"/>
        </w:numPr>
        <w:ind w:left="284" w:hanging="284"/>
        <w:jc w:val="both"/>
        <w:rPr>
          <w:sz w:val="24"/>
          <w:szCs w:val="24"/>
        </w:rPr>
      </w:pPr>
      <w:r>
        <w:rPr>
          <w:sz w:val="24"/>
          <w:szCs w:val="24"/>
        </w:rPr>
        <w:lastRenderedPageBreak/>
        <w:t>Smluvní strany prohlašují, že obsah této smlouvy obsahuje ujednání o všech náležitostech, které strany měly a chtěly ve smlouvě ujednat a strany dospěly ke shodě ohledně všech náležitostí, které si strany stanovily jako předpoklady uzavření této smlouvy.</w:t>
      </w:r>
    </w:p>
    <w:p w14:paraId="02144910" w14:textId="77777777" w:rsidR="00623FE5" w:rsidRDefault="00623FE5" w:rsidP="00623FE5">
      <w:pPr>
        <w:jc w:val="both"/>
        <w:rPr>
          <w:sz w:val="24"/>
          <w:szCs w:val="24"/>
        </w:rPr>
      </w:pPr>
    </w:p>
    <w:p w14:paraId="5F439BE4" w14:textId="77777777" w:rsidR="00D8548C" w:rsidRDefault="00D8548C" w:rsidP="00D8548C">
      <w:pPr>
        <w:numPr>
          <w:ilvl w:val="0"/>
          <w:numId w:val="17"/>
        </w:numPr>
        <w:ind w:left="284" w:hanging="284"/>
        <w:jc w:val="both"/>
        <w:rPr>
          <w:sz w:val="24"/>
          <w:szCs w:val="24"/>
        </w:rPr>
      </w:pPr>
      <w:r>
        <w:rPr>
          <w:sz w:val="24"/>
          <w:szCs w:val="24"/>
        </w:rPr>
        <w:t xml:space="preserve">Smluvní strany prohlašují, že si vzájemně sdělily všechny skutkové a právní okolnosti, </w:t>
      </w:r>
      <w:r w:rsidR="00DE36C5">
        <w:rPr>
          <w:sz w:val="24"/>
          <w:szCs w:val="24"/>
        </w:rPr>
        <w:br/>
      </w:r>
      <w:r>
        <w:rPr>
          <w:sz w:val="24"/>
          <w:szCs w:val="24"/>
        </w:rPr>
        <w:t>o nichž k datu podpisu této smlouvy věděly nebo vědět musely, a které jsou relevantní ve vztahu k uzavření této smlouvy.</w:t>
      </w:r>
    </w:p>
    <w:p w14:paraId="3FC05E31" w14:textId="77777777" w:rsidR="00623FE5" w:rsidRDefault="00623FE5" w:rsidP="00623FE5">
      <w:pPr>
        <w:jc w:val="both"/>
        <w:rPr>
          <w:sz w:val="24"/>
          <w:szCs w:val="24"/>
        </w:rPr>
      </w:pPr>
    </w:p>
    <w:p w14:paraId="51EA5FA8" w14:textId="77777777" w:rsidR="00D8548C" w:rsidRDefault="00D8548C" w:rsidP="00D8548C">
      <w:pPr>
        <w:numPr>
          <w:ilvl w:val="0"/>
          <w:numId w:val="17"/>
        </w:numPr>
        <w:ind w:left="284" w:hanging="284"/>
        <w:jc w:val="both"/>
        <w:rPr>
          <w:sz w:val="24"/>
          <w:szCs w:val="24"/>
        </w:rPr>
      </w:pPr>
      <w:r>
        <w:rPr>
          <w:sz w:val="24"/>
          <w:szCs w:val="24"/>
        </w:rPr>
        <w:t>Uzavření této smlouvy schválil</w:t>
      </w:r>
      <w:r w:rsidR="00E613B0">
        <w:rPr>
          <w:sz w:val="24"/>
          <w:szCs w:val="24"/>
        </w:rPr>
        <w:t>a Rada města</w:t>
      </w:r>
      <w:r w:rsidRPr="00EC1CF0">
        <w:rPr>
          <w:color w:val="FF0000"/>
          <w:sz w:val="24"/>
          <w:szCs w:val="24"/>
        </w:rPr>
        <w:t xml:space="preserve"> </w:t>
      </w:r>
      <w:r>
        <w:rPr>
          <w:sz w:val="24"/>
          <w:szCs w:val="24"/>
        </w:rPr>
        <w:t>Česká Lípa usnesením č.      dne …………</w:t>
      </w:r>
    </w:p>
    <w:p w14:paraId="2764926A" w14:textId="77777777" w:rsidR="00623FE5" w:rsidRDefault="00623FE5" w:rsidP="00623FE5">
      <w:pPr>
        <w:jc w:val="both"/>
        <w:rPr>
          <w:sz w:val="24"/>
          <w:szCs w:val="24"/>
        </w:rPr>
      </w:pPr>
    </w:p>
    <w:p w14:paraId="5851B2F0" w14:textId="77777777" w:rsidR="00D8548C" w:rsidRDefault="00D8548C" w:rsidP="00917871">
      <w:pPr>
        <w:numPr>
          <w:ilvl w:val="0"/>
          <w:numId w:val="17"/>
        </w:numPr>
        <w:ind w:left="357" w:hanging="357"/>
        <w:jc w:val="both"/>
        <w:rPr>
          <w:sz w:val="24"/>
          <w:szCs w:val="24"/>
        </w:rPr>
      </w:pPr>
      <w:r>
        <w:rPr>
          <w:sz w:val="24"/>
          <w:szCs w:val="24"/>
        </w:rPr>
        <w:t>Smluvní strany se dohodly, že obsah této smlouvy bude v plném znění včetně příloh uveřejněn v registru smluv podle z. č. 340/2015 Sb., o zvláštních podmínkách účinnosti některých smluv, uveřejňování těchto smluv a o registru smluv (zákon o registru smluv). Zveřejnění obsahu smlouvy v registru smluv zajistí objednatel.</w:t>
      </w:r>
      <w:r w:rsidR="00917871">
        <w:rPr>
          <w:sz w:val="24"/>
          <w:szCs w:val="24"/>
        </w:rPr>
        <w:t xml:space="preserve"> V návaznosti na výše ujednané konečně smluvní stany prohlašují, že skutečnosti uvedené v této smlouvě nepovažují za obchodní tajemství a udělují svolení k jejich užití a zveřejnění bez stanovení jakýchkoliv omezení či podmínek.</w:t>
      </w:r>
    </w:p>
    <w:p w14:paraId="514A9780" w14:textId="77777777" w:rsidR="00623FE5" w:rsidRDefault="00623FE5" w:rsidP="00623FE5">
      <w:pPr>
        <w:jc w:val="both"/>
        <w:rPr>
          <w:sz w:val="24"/>
          <w:szCs w:val="24"/>
        </w:rPr>
      </w:pPr>
    </w:p>
    <w:p w14:paraId="35A2DC12" w14:textId="77777777" w:rsidR="00D8548C" w:rsidRDefault="00D8548C" w:rsidP="00623FE5">
      <w:pPr>
        <w:numPr>
          <w:ilvl w:val="0"/>
          <w:numId w:val="17"/>
        </w:numPr>
        <w:ind w:left="357" w:hanging="357"/>
        <w:jc w:val="both"/>
        <w:rPr>
          <w:sz w:val="24"/>
          <w:szCs w:val="24"/>
        </w:rPr>
      </w:pPr>
      <w:r>
        <w:rPr>
          <w:sz w:val="24"/>
          <w:szCs w:val="24"/>
        </w:rPr>
        <w:t>Tato smlouva o dílo nabývá platnosti dnem jejího podpisu oběma smluvními stranami a účinnosti dne</w:t>
      </w:r>
      <w:r w:rsidR="00C87E8E">
        <w:rPr>
          <w:sz w:val="24"/>
          <w:szCs w:val="24"/>
        </w:rPr>
        <w:t>m</w:t>
      </w:r>
      <w:r>
        <w:rPr>
          <w:sz w:val="24"/>
          <w:szCs w:val="24"/>
        </w:rPr>
        <w:t xml:space="preserve"> jejího uveřejnění v registru smluv.</w:t>
      </w:r>
    </w:p>
    <w:p w14:paraId="43E17ED2" w14:textId="77777777" w:rsidR="00D8548C" w:rsidRDefault="00D8548C" w:rsidP="00D8548C">
      <w:pPr>
        <w:pStyle w:val="Odstavecseseznamem"/>
        <w:rPr>
          <w:sz w:val="24"/>
          <w:szCs w:val="24"/>
        </w:rPr>
      </w:pPr>
    </w:p>
    <w:bookmarkEnd w:id="3"/>
    <w:p w14:paraId="3CCB27CA" w14:textId="77777777" w:rsidR="00D8548C" w:rsidRDefault="00D8548C" w:rsidP="001D56B6">
      <w:pPr>
        <w:numPr>
          <w:ilvl w:val="0"/>
          <w:numId w:val="17"/>
        </w:numPr>
        <w:ind w:left="357" w:hanging="357"/>
        <w:jc w:val="both"/>
        <w:rPr>
          <w:sz w:val="24"/>
          <w:szCs w:val="24"/>
        </w:rPr>
      </w:pPr>
      <w:r>
        <w:rPr>
          <w:sz w:val="24"/>
          <w:szCs w:val="24"/>
        </w:rPr>
        <w:t>Nedílnou součástí této smlouvy jsou následující přílohy:</w:t>
      </w:r>
    </w:p>
    <w:p w14:paraId="58C240A1" w14:textId="77777777" w:rsidR="00D8548C" w:rsidRDefault="00D8548C" w:rsidP="00D8548C">
      <w:pPr>
        <w:ind w:left="709" w:hanging="709"/>
        <w:jc w:val="both"/>
        <w:rPr>
          <w:sz w:val="24"/>
          <w:szCs w:val="24"/>
        </w:rPr>
      </w:pPr>
    </w:p>
    <w:p w14:paraId="2F364EEF" w14:textId="77777777" w:rsidR="00E527A4" w:rsidRPr="00E527A4" w:rsidRDefault="00D8548C" w:rsidP="00FE4B2F">
      <w:pPr>
        <w:pStyle w:val="Normln0"/>
        <w:numPr>
          <w:ilvl w:val="0"/>
          <w:numId w:val="18"/>
        </w:numPr>
        <w:spacing w:line="240" w:lineRule="auto"/>
        <w:ind w:hanging="425"/>
        <w:jc w:val="both"/>
        <w:rPr>
          <w:rFonts w:ascii="Times New Roman" w:hAnsi="Times New Roman"/>
          <w:color w:val="FF0000"/>
          <w:sz w:val="24"/>
          <w:szCs w:val="24"/>
        </w:rPr>
      </w:pPr>
      <w:r w:rsidRPr="00E527A4">
        <w:rPr>
          <w:rFonts w:ascii="Times New Roman" w:hAnsi="Times New Roman"/>
          <w:sz w:val="24"/>
          <w:szCs w:val="24"/>
        </w:rPr>
        <w:t>Příloha č. 1</w:t>
      </w:r>
      <w:r w:rsidR="00B17544" w:rsidRPr="00E527A4">
        <w:rPr>
          <w:rFonts w:ascii="Times New Roman" w:hAnsi="Times New Roman"/>
          <w:sz w:val="24"/>
          <w:szCs w:val="24"/>
        </w:rPr>
        <w:t>a</w:t>
      </w:r>
      <w:r w:rsidRPr="00E527A4">
        <w:rPr>
          <w:rFonts w:ascii="Times New Roman" w:hAnsi="Times New Roman"/>
          <w:sz w:val="24"/>
          <w:szCs w:val="24"/>
        </w:rPr>
        <w:t xml:space="preserve"> </w:t>
      </w:r>
      <w:r w:rsidR="00B17544" w:rsidRPr="00E527A4">
        <w:rPr>
          <w:rFonts w:ascii="Times New Roman" w:hAnsi="Times New Roman"/>
          <w:sz w:val="24"/>
          <w:szCs w:val="24"/>
        </w:rPr>
        <w:t>–</w:t>
      </w:r>
      <w:r w:rsidRPr="00E527A4">
        <w:rPr>
          <w:rFonts w:ascii="Times New Roman" w:hAnsi="Times New Roman"/>
          <w:sz w:val="24"/>
          <w:szCs w:val="24"/>
        </w:rPr>
        <w:t xml:space="preserve"> </w:t>
      </w:r>
      <w:r w:rsidR="00DE36C5">
        <w:rPr>
          <w:rFonts w:ascii="Times New Roman" w:hAnsi="Times New Roman"/>
          <w:sz w:val="24"/>
          <w:szCs w:val="24"/>
        </w:rPr>
        <w:t>Rozpis zařízení v</w:t>
      </w:r>
      <w:r w:rsidR="00B17544" w:rsidRPr="00E527A4">
        <w:rPr>
          <w:rFonts w:ascii="Times New Roman" w:hAnsi="Times New Roman"/>
          <w:sz w:val="24"/>
          <w:szCs w:val="24"/>
        </w:rPr>
        <w:t xml:space="preserve"> jednotlivých objekt</w:t>
      </w:r>
      <w:r w:rsidR="00DE36C5">
        <w:rPr>
          <w:rFonts w:ascii="Times New Roman" w:hAnsi="Times New Roman"/>
          <w:sz w:val="24"/>
          <w:szCs w:val="24"/>
        </w:rPr>
        <w:t>ech</w:t>
      </w:r>
      <w:r w:rsidR="00B17544" w:rsidRPr="00E527A4">
        <w:rPr>
          <w:rFonts w:eastAsia="HiddenHorzOCR"/>
          <w:sz w:val="24"/>
          <w:szCs w:val="24"/>
        </w:rPr>
        <w:t xml:space="preserve"> A, B, </w:t>
      </w:r>
      <w:r w:rsidR="00E527A4">
        <w:rPr>
          <w:rFonts w:eastAsia="HiddenHorzOCR"/>
          <w:sz w:val="24"/>
          <w:szCs w:val="24"/>
        </w:rPr>
        <w:t xml:space="preserve">C, </w:t>
      </w:r>
      <w:r w:rsidR="00B17544" w:rsidRPr="00E527A4">
        <w:rPr>
          <w:rFonts w:eastAsia="HiddenHorzOCR"/>
          <w:sz w:val="24"/>
          <w:szCs w:val="24"/>
        </w:rPr>
        <w:t>D, E, F</w:t>
      </w:r>
    </w:p>
    <w:p w14:paraId="517EF69F" w14:textId="77777777" w:rsidR="00DE36C5" w:rsidRPr="00DE36C5" w:rsidRDefault="00D8548C" w:rsidP="00FE4B2F">
      <w:pPr>
        <w:pStyle w:val="Normln0"/>
        <w:numPr>
          <w:ilvl w:val="0"/>
          <w:numId w:val="18"/>
        </w:numPr>
        <w:spacing w:line="240" w:lineRule="auto"/>
        <w:ind w:hanging="425"/>
        <w:jc w:val="both"/>
        <w:rPr>
          <w:rFonts w:ascii="Times New Roman" w:hAnsi="Times New Roman"/>
          <w:color w:val="FF0000"/>
          <w:sz w:val="24"/>
          <w:szCs w:val="24"/>
        </w:rPr>
      </w:pPr>
      <w:r w:rsidRPr="00E527A4">
        <w:rPr>
          <w:rFonts w:ascii="Times New Roman" w:hAnsi="Times New Roman"/>
          <w:sz w:val="24"/>
          <w:szCs w:val="24"/>
        </w:rPr>
        <w:t xml:space="preserve">Příloha č. </w:t>
      </w:r>
      <w:r w:rsidR="008C5B96" w:rsidRPr="00E527A4">
        <w:rPr>
          <w:rFonts w:ascii="Times New Roman" w:hAnsi="Times New Roman"/>
          <w:sz w:val="24"/>
          <w:szCs w:val="24"/>
        </w:rPr>
        <w:t>1b</w:t>
      </w:r>
      <w:r w:rsidR="003846B0" w:rsidRPr="00E527A4">
        <w:rPr>
          <w:rFonts w:ascii="Times New Roman" w:hAnsi="Times New Roman"/>
          <w:sz w:val="24"/>
          <w:szCs w:val="24"/>
        </w:rPr>
        <w:t xml:space="preserve"> </w:t>
      </w:r>
      <w:r w:rsidR="00B17544" w:rsidRPr="00E527A4">
        <w:rPr>
          <w:rFonts w:ascii="Times New Roman" w:hAnsi="Times New Roman"/>
          <w:sz w:val="24"/>
          <w:szCs w:val="24"/>
        </w:rPr>
        <w:t>–</w:t>
      </w:r>
      <w:r w:rsidR="00C12000" w:rsidRPr="00E527A4">
        <w:rPr>
          <w:rFonts w:ascii="Times New Roman" w:hAnsi="Times New Roman"/>
          <w:sz w:val="24"/>
          <w:szCs w:val="24"/>
        </w:rPr>
        <w:t xml:space="preserve"> </w:t>
      </w:r>
      <w:r w:rsidR="00DE36C5">
        <w:rPr>
          <w:rFonts w:ascii="Times New Roman" w:hAnsi="Times New Roman"/>
          <w:sz w:val="24"/>
          <w:szCs w:val="24"/>
        </w:rPr>
        <w:t xml:space="preserve">Druhy úklidů </w:t>
      </w:r>
    </w:p>
    <w:p w14:paraId="0EC81CC3" w14:textId="77777777" w:rsidR="00E527A4" w:rsidRPr="00542EB1" w:rsidRDefault="00DE36C5" w:rsidP="00FE4B2F">
      <w:pPr>
        <w:pStyle w:val="Normln0"/>
        <w:numPr>
          <w:ilvl w:val="0"/>
          <w:numId w:val="18"/>
        </w:numPr>
        <w:spacing w:line="240" w:lineRule="auto"/>
        <w:ind w:hanging="425"/>
        <w:jc w:val="both"/>
        <w:rPr>
          <w:rFonts w:ascii="Times New Roman" w:hAnsi="Times New Roman"/>
          <w:color w:val="FF0000"/>
          <w:sz w:val="24"/>
          <w:szCs w:val="24"/>
        </w:rPr>
      </w:pPr>
      <w:r>
        <w:rPr>
          <w:rFonts w:ascii="Times New Roman" w:hAnsi="Times New Roman"/>
          <w:sz w:val="24"/>
          <w:szCs w:val="24"/>
        </w:rPr>
        <w:t xml:space="preserve">Příloha č. 1c - </w:t>
      </w:r>
      <w:r w:rsidR="00FC5824" w:rsidRPr="00E527A4">
        <w:rPr>
          <w:rFonts w:ascii="Times New Roman" w:hAnsi="Times New Roman"/>
          <w:sz w:val="24"/>
          <w:szCs w:val="24"/>
        </w:rPr>
        <w:t>Č</w:t>
      </w:r>
      <w:r w:rsidR="00B17544" w:rsidRPr="00E527A4">
        <w:rPr>
          <w:rFonts w:ascii="Times New Roman" w:hAnsi="Times New Roman"/>
          <w:sz w:val="24"/>
          <w:szCs w:val="24"/>
        </w:rPr>
        <w:t>etnost a rozsah prací</w:t>
      </w:r>
      <w:r w:rsidR="00F51596" w:rsidRPr="00E527A4">
        <w:rPr>
          <w:rFonts w:ascii="Times New Roman" w:hAnsi="Times New Roman"/>
          <w:sz w:val="24"/>
          <w:szCs w:val="24"/>
        </w:rPr>
        <w:t xml:space="preserve"> v objektech </w:t>
      </w:r>
      <w:r w:rsidR="00F51596" w:rsidRPr="00E527A4">
        <w:rPr>
          <w:rFonts w:eastAsia="HiddenHorzOCR"/>
          <w:sz w:val="24"/>
          <w:szCs w:val="24"/>
        </w:rPr>
        <w:t xml:space="preserve">A, B, </w:t>
      </w:r>
      <w:r w:rsidR="00E527A4">
        <w:rPr>
          <w:rFonts w:eastAsia="HiddenHorzOCR"/>
          <w:sz w:val="24"/>
          <w:szCs w:val="24"/>
        </w:rPr>
        <w:t xml:space="preserve">C, </w:t>
      </w:r>
      <w:r w:rsidR="00F51596" w:rsidRPr="00E527A4">
        <w:rPr>
          <w:rFonts w:eastAsia="HiddenHorzOCR"/>
          <w:sz w:val="24"/>
          <w:szCs w:val="24"/>
        </w:rPr>
        <w:t>D, E, F</w:t>
      </w:r>
    </w:p>
    <w:p w14:paraId="2E042701" w14:textId="77777777" w:rsidR="00542EB1" w:rsidRPr="00E527A4" w:rsidRDefault="00542EB1" w:rsidP="00FE4B2F">
      <w:pPr>
        <w:pStyle w:val="Normln0"/>
        <w:numPr>
          <w:ilvl w:val="0"/>
          <w:numId w:val="18"/>
        </w:numPr>
        <w:spacing w:line="240" w:lineRule="auto"/>
        <w:ind w:hanging="425"/>
        <w:jc w:val="both"/>
        <w:rPr>
          <w:rFonts w:ascii="Times New Roman" w:hAnsi="Times New Roman"/>
          <w:color w:val="FF0000"/>
          <w:sz w:val="24"/>
          <w:szCs w:val="24"/>
        </w:rPr>
      </w:pPr>
      <w:r>
        <w:rPr>
          <w:rFonts w:ascii="Times New Roman" w:hAnsi="Times New Roman"/>
          <w:sz w:val="24"/>
          <w:szCs w:val="24"/>
        </w:rPr>
        <w:t xml:space="preserve">Příloha č. 2 – Rozpis </w:t>
      </w:r>
      <w:r w:rsidR="00B87197">
        <w:rPr>
          <w:rFonts w:ascii="Times New Roman" w:hAnsi="Times New Roman"/>
          <w:sz w:val="24"/>
          <w:szCs w:val="24"/>
        </w:rPr>
        <w:t>jednotkových cen</w:t>
      </w:r>
    </w:p>
    <w:p w14:paraId="705913BF" w14:textId="77777777" w:rsidR="004054CA" w:rsidRPr="00F51596" w:rsidRDefault="00F51596" w:rsidP="00FE4B2F">
      <w:pPr>
        <w:pStyle w:val="Normln0"/>
        <w:numPr>
          <w:ilvl w:val="0"/>
          <w:numId w:val="18"/>
        </w:numPr>
        <w:spacing w:line="240" w:lineRule="auto"/>
        <w:ind w:hanging="425"/>
        <w:jc w:val="both"/>
        <w:rPr>
          <w:rFonts w:ascii="Times New Roman" w:hAnsi="Times New Roman"/>
          <w:color w:val="FF0000"/>
          <w:sz w:val="24"/>
          <w:szCs w:val="24"/>
        </w:rPr>
      </w:pPr>
      <w:r>
        <w:rPr>
          <w:rFonts w:ascii="Times New Roman" w:hAnsi="Times New Roman"/>
          <w:sz w:val="24"/>
          <w:szCs w:val="24"/>
        </w:rPr>
        <w:t xml:space="preserve">Příloha č. 3 - </w:t>
      </w:r>
      <w:r w:rsidR="004054CA">
        <w:rPr>
          <w:rFonts w:ascii="Times New Roman" w:hAnsi="Times New Roman"/>
          <w:sz w:val="24"/>
          <w:szCs w:val="24"/>
        </w:rPr>
        <w:t>Souhrnný rozpis nabídkové ceny</w:t>
      </w:r>
    </w:p>
    <w:p w14:paraId="2457840B" w14:textId="77777777" w:rsidR="00F51596" w:rsidRPr="003846B0" w:rsidRDefault="00F51596" w:rsidP="00FE4B2F">
      <w:pPr>
        <w:pStyle w:val="Normln0"/>
        <w:numPr>
          <w:ilvl w:val="0"/>
          <w:numId w:val="18"/>
        </w:numPr>
        <w:spacing w:line="240" w:lineRule="auto"/>
        <w:ind w:hanging="425"/>
        <w:jc w:val="both"/>
        <w:rPr>
          <w:rFonts w:ascii="Times New Roman" w:hAnsi="Times New Roman"/>
          <w:color w:val="FF0000"/>
          <w:sz w:val="24"/>
          <w:szCs w:val="24"/>
        </w:rPr>
      </w:pPr>
      <w:r>
        <w:rPr>
          <w:rFonts w:ascii="Times New Roman" w:hAnsi="Times New Roman"/>
          <w:sz w:val="24"/>
          <w:szCs w:val="24"/>
        </w:rPr>
        <w:t>Příloha č. 4 – Jednotkové ceny hygienických prostředků</w:t>
      </w:r>
    </w:p>
    <w:p w14:paraId="4C716500" w14:textId="77777777" w:rsidR="00D8548C" w:rsidRDefault="00D8548C" w:rsidP="00D8548C">
      <w:pPr>
        <w:ind w:left="709" w:hanging="709"/>
        <w:jc w:val="both"/>
        <w:rPr>
          <w:rFonts w:ascii="Arial" w:hAnsi="Arial" w:cs="Arial"/>
          <w:strike/>
        </w:rPr>
      </w:pPr>
    </w:p>
    <w:p w14:paraId="353C8406" w14:textId="77777777" w:rsidR="00D8548C" w:rsidRDefault="00D8548C" w:rsidP="00D8548C">
      <w:pPr>
        <w:ind w:left="709" w:hanging="709"/>
        <w:jc w:val="both"/>
        <w:rPr>
          <w:rFonts w:ascii="Arial" w:hAnsi="Arial" w:cs="Arial"/>
        </w:rPr>
      </w:pPr>
    </w:p>
    <w:p w14:paraId="6DA1978B" w14:textId="77777777" w:rsidR="00D8548C" w:rsidRDefault="00D8548C" w:rsidP="00D8548C">
      <w:pPr>
        <w:tabs>
          <w:tab w:val="center" w:pos="180"/>
          <w:tab w:val="center" w:pos="360"/>
        </w:tabs>
        <w:rPr>
          <w:sz w:val="24"/>
          <w:szCs w:val="24"/>
        </w:rPr>
      </w:pPr>
      <w:r>
        <w:rPr>
          <w:sz w:val="24"/>
          <w:szCs w:val="24"/>
        </w:rPr>
        <w:t>V České Lípě dne…………</w:t>
      </w:r>
      <w:r>
        <w:rPr>
          <w:sz w:val="24"/>
          <w:szCs w:val="24"/>
        </w:rPr>
        <w:tab/>
      </w:r>
      <w:r>
        <w:rPr>
          <w:sz w:val="24"/>
          <w:szCs w:val="24"/>
        </w:rPr>
        <w:tab/>
      </w:r>
      <w:r>
        <w:rPr>
          <w:sz w:val="24"/>
          <w:szCs w:val="24"/>
        </w:rPr>
        <w:tab/>
        <w:t>V ………</w:t>
      </w:r>
      <w:proofErr w:type="gramStart"/>
      <w:r>
        <w:rPr>
          <w:sz w:val="24"/>
          <w:szCs w:val="24"/>
        </w:rPr>
        <w:t>…….</w:t>
      </w:r>
      <w:proofErr w:type="gramEnd"/>
      <w:r>
        <w:rPr>
          <w:sz w:val="24"/>
          <w:szCs w:val="24"/>
        </w:rPr>
        <w:t>. . dne…………201</w:t>
      </w:r>
      <w:r w:rsidR="00E527A4">
        <w:rPr>
          <w:sz w:val="24"/>
          <w:szCs w:val="24"/>
        </w:rPr>
        <w:t>8</w:t>
      </w:r>
      <w:r>
        <w:rPr>
          <w:sz w:val="24"/>
          <w:szCs w:val="24"/>
        </w:rPr>
        <w:t xml:space="preserve"> </w:t>
      </w:r>
    </w:p>
    <w:p w14:paraId="6B3FA6A1" w14:textId="77777777" w:rsidR="00D8548C" w:rsidRDefault="00D8548C" w:rsidP="00D8548C">
      <w:pPr>
        <w:tabs>
          <w:tab w:val="center" w:pos="180"/>
          <w:tab w:val="center" w:pos="360"/>
        </w:tabs>
        <w:rPr>
          <w:sz w:val="24"/>
          <w:szCs w:val="24"/>
        </w:rPr>
      </w:pPr>
    </w:p>
    <w:p w14:paraId="03E86780" w14:textId="77777777" w:rsidR="00D8548C" w:rsidRDefault="00D8548C" w:rsidP="00D8548C">
      <w:pPr>
        <w:tabs>
          <w:tab w:val="center" w:pos="180"/>
          <w:tab w:val="center" w:pos="360"/>
        </w:tabs>
        <w:ind w:left="782"/>
        <w:rPr>
          <w:sz w:val="24"/>
          <w:szCs w:val="24"/>
        </w:rPr>
      </w:pPr>
    </w:p>
    <w:p w14:paraId="05D75A77" w14:textId="77777777" w:rsidR="00D8548C" w:rsidRDefault="00D8548C" w:rsidP="00D8548C">
      <w:pPr>
        <w:tabs>
          <w:tab w:val="center" w:pos="180"/>
          <w:tab w:val="center" w:pos="360"/>
        </w:tabs>
        <w:ind w:left="782"/>
        <w:rPr>
          <w:sz w:val="24"/>
          <w:szCs w:val="24"/>
        </w:rPr>
      </w:pPr>
    </w:p>
    <w:p w14:paraId="31B64D37" w14:textId="77777777" w:rsidR="00D8548C" w:rsidRDefault="00D8548C" w:rsidP="00D8548C">
      <w:pPr>
        <w:tabs>
          <w:tab w:val="center" w:pos="180"/>
          <w:tab w:val="center" w:pos="360"/>
        </w:tabs>
        <w:rPr>
          <w:sz w:val="24"/>
          <w:szCs w:val="24"/>
        </w:rPr>
      </w:pPr>
      <w:r>
        <w:rPr>
          <w:sz w:val="24"/>
          <w:szCs w:val="24"/>
        </w:rPr>
        <w:t xml:space="preserve">       __________________________                                ___________________________</w:t>
      </w:r>
    </w:p>
    <w:p w14:paraId="39BD037C" w14:textId="77777777" w:rsidR="00D8548C" w:rsidRDefault="00D8548C" w:rsidP="00D8548C">
      <w:pPr>
        <w:tabs>
          <w:tab w:val="center" w:pos="180"/>
          <w:tab w:val="center" w:pos="360"/>
        </w:tabs>
        <w:rPr>
          <w:sz w:val="24"/>
          <w:szCs w:val="24"/>
        </w:rPr>
      </w:pPr>
      <w:r>
        <w:rPr>
          <w:sz w:val="24"/>
          <w:szCs w:val="24"/>
        </w:rPr>
        <w:t xml:space="preserve">                             objednatel                                            </w:t>
      </w:r>
      <w:r>
        <w:rPr>
          <w:sz w:val="24"/>
          <w:szCs w:val="24"/>
          <w:highlight w:val="yellow"/>
        </w:rPr>
        <w:t>jméno, příjmení a podpis zhotovitele</w:t>
      </w:r>
    </w:p>
    <w:p w14:paraId="233B70FC" w14:textId="77777777" w:rsidR="001406BF" w:rsidRDefault="001406BF"/>
    <w:sectPr w:rsidR="001406BF" w:rsidSect="00EA51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9775A"/>
    <w:multiLevelType w:val="multilevel"/>
    <w:tmpl w:val="211C75A6"/>
    <w:lvl w:ilvl="0">
      <w:start w:val="1"/>
      <w:numFmt w:val="decimal"/>
      <w:lvlText w:val="%1."/>
      <w:lvlJc w:val="left"/>
      <w:pPr>
        <w:ind w:left="720" w:hanging="360"/>
      </w:pPr>
      <w:rPr>
        <w:b/>
      </w:rPr>
    </w:lvl>
    <w:lvl w:ilvl="1">
      <w:start w:val="1"/>
      <w:numFmt w:val="decimal"/>
      <w:isLgl/>
      <w:lvlText w:val="%1.%2"/>
      <w:lvlJc w:val="left"/>
      <w:pPr>
        <w:ind w:left="1069" w:hanging="360"/>
      </w:pPr>
      <w:rPr>
        <w:b w:val="0"/>
      </w:r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1" w15:restartNumberingAfterBreak="0">
    <w:nsid w:val="06D005E7"/>
    <w:multiLevelType w:val="multilevel"/>
    <w:tmpl w:val="8FC02B26"/>
    <w:lvl w:ilvl="0">
      <w:start w:val="1"/>
      <w:numFmt w:val="decimal"/>
      <w:lvlText w:val="%1."/>
      <w:lvlJc w:val="left"/>
      <w:pPr>
        <w:ind w:left="720" w:hanging="360"/>
      </w:pPr>
      <w:rPr>
        <w:b/>
      </w:rPr>
    </w:lvl>
    <w:lvl w:ilvl="1">
      <w:start w:val="1"/>
      <w:numFmt w:val="decimal"/>
      <w:isLgl/>
      <w:lvlText w:val="%1.%2"/>
      <w:lvlJc w:val="left"/>
      <w:pPr>
        <w:ind w:left="1069" w:hanging="360"/>
      </w:pPr>
      <w:rPr>
        <w:rFonts w:ascii="Times New Roman" w:hAnsi="Times New Roman" w:cs="Times New Roman" w:hint="default"/>
        <w:b/>
        <w:sz w:val="24"/>
        <w:szCs w:val="24"/>
      </w:r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2" w15:restartNumberingAfterBreak="0">
    <w:nsid w:val="0B0B5613"/>
    <w:multiLevelType w:val="hybridMultilevel"/>
    <w:tmpl w:val="3ED2575E"/>
    <w:lvl w:ilvl="0" w:tplc="0B8C386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416BAC"/>
    <w:multiLevelType w:val="hybridMultilevel"/>
    <w:tmpl w:val="017094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F73493"/>
    <w:multiLevelType w:val="multilevel"/>
    <w:tmpl w:val="9052098C"/>
    <w:lvl w:ilvl="0">
      <w:start w:val="1"/>
      <w:numFmt w:val="decimal"/>
      <w:lvlText w:val="%1."/>
      <w:lvlJc w:val="left"/>
      <w:pPr>
        <w:ind w:left="720" w:hanging="360"/>
      </w:pPr>
      <w:rPr>
        <w:b/>
      </w:rPr>
    </w:lvl>
    <w:lvl w:ilvl="1">
      <w:start w:val="1"/>
      <w:numFmt w:val="decimal"/>
      <w:isLgl/>
      <w:lvlText w:val="%1.%2"/>
      <w:lvlJc w:val="left"/>
      <w:pPr>
        <w:ind w:left="1069" w:hanging="360"/>
      </w:pPr>
      <w:rPr>
        <w:b w:val="0"/>
      </w:r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5" w15:restartNumberingAfterBreak="0">
    <w:nsid w:val="128B22B5"/>
    <w:multiLevelType w:val="hybridMultilevel"/>
    <w:tmpl w:val="26028C64"/>
    <w:lvl w:ilvl="0" w:tplc="D4D0CAAC">
      <w:start w:val="1"/>
      <w:numFmt w:val="decimal"/>
      <w:lvlText w:val="%1."/>
      <w:lvlJc w:val="right"/>
      <w:pPr>
        <w:ind w:left="1287" w:hanging="360"/>
      </w:pPr>
      <w:rPr>
        <w:color w:val="auto"/>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6" w15:restartNumberingAfterBreak="0">
    <w:nsid w:val="137D5986"/>
    <w:multiLevelType w:val="multilevel"/>
    <w:tmpl w:val="F5B488F8"/>
    <w:lvl w:ilvl="0">
      <w:start w:val="1"/>
      <w:numFmt w:val="decimal"/>
      <w:lvlText w:val="%1."/>
      <w:lvlJc w:val="left"/>
      <w:pPr>
        <w:ind w:left="720" w:hanging="360"/>
      </w:pPr>
      <w:rPr>
        <w:b/>
      </w:rPr>
    </w:lvl>
    <w:lvl w:ilvl="1">
      <w:start w:val="1"/>
      <w:numFmt w:val="decimal"/>
      <w:isLgl/>
      <w:lvlText w:val="%1.%2"/>
      <w:lvlJc w:val="left"/>
      <w:pPr>
        <w:ind w:left="1069" w:hanging="360"/>
      </w:pPr>
      <w:rPr>
        <w:b w:val="0"/>
      </w:r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7" w15:restartNumberingAfterBreak="0">
    <w:nsid w:val="15981D01"/>
    <w:multiLevelType w:val="multilevel"/>
    <w:tmpl w:val="1A28F3E2"/>
    <w:lvl w:ilvl="0">
      <w:start w:val="1"/>
      <w:numFmt w:val="decimal"/>
      <w:lvlText w:val="%1."/>
      <w:lvlJc w:val="left"/>
      <w:pPr>
        <w:ind w:left="720" w:hanging="360"/>
      </w:pPr>
      <w:rPr>
        <w:b/>
      </w:rPr>
    </w:lvl>
    <w:lvl w:ilvl="1">
      <w:start w:val="1"/>
      <w:numFmt w:val="decimal"/>
      <w:isLgl/>
      <w:lvlText w:val="%1.%2"/>
      <w:lvlJc w:val="left"/>
      <w:pPr>
        <w:ind w:left="1069" w:hanging="360"/>
      </w:pPr>
      <w:rPr>
        <w:rFonts w:ascii="Times New Roman" w:hAnsi="Times New Roman" w:cs="Times New Roman" w:hint="default"/>
        <w:b/>
        <w:sz w:val="24"/>
        <w:szCs w:val="24"/>
      </w:r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8" w15:restartNumberingAfterBreak="0">
    <w:nsid w:val="18716102"/>
    <w:multiLevelType w:val="multilevel"/>
    <w:tmpl w:val="7FD6D7E4"/>
    <w:lvl w:ilvl="0">
      <w:start w:val="1"/>
      <w:numFmt w:val="decimal"/>
      <w:lvlText w:val="6.%1."/>
      <w:lvlJc w:val="left"/>
      <w:pPr>
        <w:ind w:left="1163" w:hanging="737"/>
      </w:pPr>
      <w:rPr>
        <w:rFonts w:cs="Times New Roman" w:hint="default"/>
        <w:b w:val="0"/>
      </w:rPr>
    </w:lvl>
    <w:lvl w:ilvl="1">
      <w:start w:val="1"/>
      <w:numFmt w:val="decimal"/>
      <w:lvlText w:val="3.%1.%2."/>
      <w:lvlJc w:val="left"/>
      <w:pPr>
        <w:ind w:left="851" w:hanging="851"/>
      </w:pPr>
      <w:rPr>
        <w:rFonts w:ascii="Times New Roman" w:hAnsi="Times New Roman" w:cs="Times New Roman" w:hint="default"/>
        <w:sz w:val="24"/>
        <w:szCs w:val="24"/>
      </w:rPr>
    </w:lvl>
    <w:lvl w:ilvl="2">
      <w:start w:val="1"/>
      <w:numFmt w:val="lowerLetter"/>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15:restartNumberingAfterBreak="0">
    <w:nsid w:val="20A51C33"/>
    <w:multiLevelType w:val="multilevel"/>
    <w:tmpl w:val="8ECCCC42"/>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1069" w:hanging="360"/>
      </w:pPr>
      <w:rPr>
        <w:rFonts w:ascii="Times New Roman" w:hAnsi="Times New Roman" w:cs="Times New Roman" w:hint="default"/>
        <w:b/>
        <w:sz w:val="24"/>
        <w:szCs w:val="24"/>
      </w:r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10" w15:restartNumberingAfterBreak="0">
    <w:nsid w:val="21C95188"/>
    <w:multiLevelType w:val="multilevel"/>
    <w:tmpl w:val="21A65CBE"/>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1069" w:hanging="360"/>
      </w:pPr>
    </w:lvl>
    <w:lvl w:ilvl="2">
      <w:start w:val="1"/>
      <w:numFmt w:val="ordinal"/>
      <w:lvlText w:val="2.%3"/>
      <w:lvlJc w:val="left"/>
      <w:pPr>
        <w:ind w:left="1778" w:hanging="720"/>
      </w:pPr>
      <w:rPr>
        <w:b/>
      </w:r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11" w15:restartNumberingAfterBreak="0">
    <w:nsid w:val="28CA18AA"/>
    <w:multiLevelType w:val="multilevel"/>
    <w:tmpl w:val="4C2A646E"/>
    <w:lvl w:ilvl="0">
      <w:start w:val="1"/>
      <w:numFmt w:val="decimal"/>
      <w:lvlText w:val="%1."/>
      <w:lvlJc w:val="left"/>
      <w:pPr>
        <w:ind w:left="644" w:hanging="360"/>
      </w:pPr>
      <w:rPr>
        <w:rFonts w:ascii="Times New Roman" w:hAnsi="Times New Roman" w:cs="Times New Roman" w:hint="default"/>
        <w:b/>
        <w:sz w:val="24"/>
        <w:szCs w:val="24"/>
      </w:rPr>
    </w:lvl>
    <w:lvl w:ilvl="1">
      <w:start w:val="1"/>
      <w:numFmt w:val="decimal"/>
      <w:isLgl/>
      <w:lvlText w:val="%1.%2"/>
      <w:lvlJc w:val="left"/>
      <w:pPr>
        <w:ind w:left="993" w:hanging="360"/>
      </w:pPr>
    </w:lvl>
    <w:lvl w:ilvl="2">
      <w:start w:val="1"/>
      <w:numFmt w:val="decimal"/>
      <w:isLgl/>
      <w:lvlText w:val="%1.%2.%3"/>
      <w:lvlJc w:val="left"/>
      <w:pPr>
        <w:ind w:left="1702" w:hanging="720"/>
      </w:pPr>
    </w:lvl>
    <w:lvl w:ilvl="3">
      <w:start w:val="1"/>
      <w:numFmt w:val="decimal"/>
      <w:isLgl/>
      <w:lvlText w:val="%1.%2.%3.%4"/>
      <w:lvlJc w:val="left"/>
      <w:pPr>
        <w:ind w:left="2051" w:hanging="720"/>
      </w:pPr>
    </w:lvl>
    <w:lvl w:ilvl="4">
      <w:start w:val="1"/>
      <w:numFmt w:val="decimal"/>
      <w:isLgl/>
      <w:lvlText w:val="%1.%2.%3.%4.%5"/>
      <w:lvlJc w:val="left"/>
      <w:pPr>
        <w:ind w:left="2760" w:hanging="1080"/>
      </w:pPr>
    </w:lvl>
    <w:lvl w:ilvl="5">
      <w:start w:val="1"/>
      <w:numFmt w:val="decimal"/>
      <w:isLgl/>
      <w:lvlText w:val="%1.%2.%3.%4.%5.%6"/>
      <w:lvlJc w:val="left"/>
      <w:pPr>
        <w:ind w:left="3109" w:hanging="1080"/>
      </w:pPr>
    </w:lvl>
    <w:lvl w:ilvl="6">
      <w:start w:val="1"/>
      <w:numFmt w:val="decimal"/>
      <w:isLgl/>
      <w:lvlText w:val="%1.%2.%3.%4.%5.%6.%7"/>
      <w:lvlJc w:val="left"/>
      <w:pPr>
        <w:ind w:left="3818" w:hanging="1440"/>
      </w:pPr>
    </w:lvl>
    <w:lvl w:ilvl="7">
      <w:start w:val="1"/>
      <w:numFmt w:val="decimal"/>
      <w:isLgl/>
      <w:lvlText w:val="%1.%2.%3.%4.%5.%6.%7.%8"/>
      <w:lvlJc w:val="left"/>
      <w:pPr>
        <w:ind w:left="4167" w:hanging="1440"/>
      </w:pPr>
    </w:lvl>
    <w:lvl w:ilvl="8">
      <w:start w:val="1"/>
      <w:numFmt w:val="decimal"/>
      <w:isLgl/>
      <w:lvlText w:val="%1.%2.%3.%4.%5.%6.%7.%8.%9"/>
      <w:lvlJc w:val="left"/>
      <w:pPr>
        <w:ind w:left="4876" w:hanging="1800"/>
      </w:pPr>
    </w:lvl>
  </w:abstractNum>
  <w:abstractNum w:abstractNumId="12" w15:restartNumberingAfterBreak="0">
    <w:nsid w:val="444F4CA8"/>
    <w:multiLevelType w:val="hybridMultilevel"/>
    <w:tmpl w:val="6BC6FAF8"/>
    <w:lvl w:ilvl="0" w:tplc="BA5AB38A">
      <w:start w:val="1"/>
      <w:numFmt w:val="decimal"/>
      <w:lvlText w:val="1.%1."/>
      <w:lvlJc w:val="left"/>
      <w:pPr>
        <w:ind w:left="1287" w:hanging="360"/>
      </w:pPr>
      <w:rPr>
        <w:b/>
      </w:rPr>
    </w:lvl>
    <w:lvl w:ilvl="1" w:tplc="04050019">
      <w:start w:val="1"/>
      <w:numFmt w:val="lowerLetter"/>
      <w:lvlText w:val="%2."/>
      <w:lvlJc w:val="left"/>
      <w:pPr>
        <w:ind w:left="2007" w:hanging="360"/>
      </w:pPr>
    </w:lvl>
    <w:lvl w:ilvl="2" w:tplc="0405001B">
      <w:start w:val="1"/>
      <w:numFmt w:val="lowerRoman"/>
      <w:lvlText w:val="%3."/>
      <w:lvlJc w:val="right"/>
      <w:pPr>
        <w:ind w:left="2727" w:hanging="180"/>
      </w:pPr>
    </w:lvl>
    <w:lvl w:ilvl="3" w:tplc="0405000F">
      <w:start w:val="1"/>
      <w:numFmt w:val="decimal"/>
      <w:lvlText w:val="%4."/>
      <w:lvlJc w:val="left"/>
      <w:pPr>
        <w:ind w:left="3447" w:hanging="360"/>
      </w:pPr>
    </w:lvl>
    <w:lvl w:ilvl="4" w:tplc="04050019">
      <w:start w:val="1"/>
      <w:numFmt w:val="lowerLetter"/>
      <w:lvlText w:val="%5."/>
      <w:lvlJc w:val="left"/>
      <w:pPr>
        <w:ind w:left="4167" w:hanging="360"/>
      </w:pPr>
    </w:lvl>
    <w:lvl w:ilvl="5" w:tplc="0405001B">
      <w:start w:val="1"/>
      <w:numFmt w:val="lowerRoman"/>
      <w:lvlText w:val="%6."/>
      <w:lvlJc w:val="right"/>
      <w:pPr>
        <w:ind w:left="4887" w:hanging="180"/>
      </w:pPr>
    </w:lvl>
    <w:lvl w:ilvl="6" w:tplc="0405000F">
      <w:start w:val="1"/>
      <w:numFmt w:val="decimal"/>
      <w:lvlText w:val="%7."/>
      <w:lvlJc w:val="left"/>
      <w:pPr>
        <w:ind w:left="5607" w:hanging="360"/>
      </w:pPr>
    </w:lvl>
    <w:lvl w:ilvl="7" w:tplc="04050019">
      <w:start w:val="1"/>
      <w:numFmt w:val="lowerLetter"/>
      <w:lvlText w:val="%8."/>
      <w:lvlJc w:val="left"/>
      <w:pPr>
        <w:ind w:left="6327" w:hanging="360"/>
      </w:pPr>
    </w:lvl>
    <w:lvl w:ilvl="8" w:tplc="0405001B">
      <w:start w:val="1"/>
      <w:numFmt w:val="lowerRoman"/>
      <w:lvlText w:val="%9."/>
      <w:lvlJc w:val="right"/>
      <w:pPr>
        <w:ind w:left="7047" w:hanging="180"/>
      </w:pPr>
    </w:lvl>
  </w:abstractNum>
  <w:abstractNum w:abstractNumId="13" w15:restartNumberingAfterBreak="0">
    <w:nsid w:val="49964AD4"/>
    <w:multiLevelType w:val="hybridMultilevel"/>
    <w:tmpl w:val="949ED9B8"/>
    <w:lvl w:ilvl="0" w:tplc="3AEE1E74">
      <w:start w:val="1"/>
      <w:numFmt w:val="upperRoman"/>
      <w:lvlText w:val="%1."/>
      <w:lvlJc w:val="left"/>
      <w:pPr>
        <w:ind w:left="720" w:hanging="720"/>
      </w:pPr>
      <w:rPr>
        <w:rFonts w:ascii="Times New Roman" w:hAnsi="Times New Roman" w:cs="Times New Roman" w:hint="default"/>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22849F9A">
      <w:start w:val="1"/>
      <w:numFmt w:val="decimal"/>
      <w:lvlText w:val="%4."/>
      <w:lvlJc w:val="left"/>
      <w:pPr>
        <w:ind w:left="2880" w:hanging="360"/>
      </w:pPr>
      <w:rPr>
        <w:b/>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4A904BE9"/>
    <w:multiLevelType w:val="multilevel"/>
    <w:tmpl w:val="ACA4866A"/>
    <w:lvl w:ilvl="0">
      <w:start w:val="1"/>
      <w:numFmt w:val="ordinal"/>
      <w:lvlText w:val="6.%1"/>
      <w:lvlJc w:val="left"/>
      <w:pPr>
        <w:ind w:left="360" w:hanging="360"/>
      </w:pPr>
      <w:rPr>
        <w:rFonts w:hint="default"/>
        <w:b/>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15" w15:restartNumberingAfterBreak="0">
    <w:nsid w:val="4CA94351"/>
    <w:multiLevelType w:val="multilevel"/>
    <w:tmpl w:val="065EA026"/>
    <w:lvl w:ilvl="0">
      <w:start w:val="1"/>
      <w:numFmt w:val="decimal"/>
      <w:lvlText w:val="%1."/>
      <w:lvlJc w:val="left"/>
      <w:pPr>
        <w:ind w:left="720" w:hanging="360"/>
      </w:pPr>
      <w:rPr>
        <w:b/>
      </w:rPr>
    </w:lvl>
    <w:lvl w:ilvl="1">
      <w:start w:val="1"/>
      <w:numFmt w:val="decimal"/>
      <w:isLgl/>
      <w:lvlText w:val="%1.%2"/>
      <w:lvlJc w:val="left"/>
      <w:pPr>
        <w:ind w:left="1069" w:hanging="360"/>
      </w:pPr>
      <w:rPr>
        <w:b w:val="0"/>
      </w:r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16" w15:restartNumberingAfterBreak="0">
    <w:nsid w:val="566B1402"/>
    <w:multiLevelType w:val="multilevel"/>
    <w:tmpl w:val="B6E61E00"/>
    <w:lvl w:ilvl="0">
      <w:start w:val="1"/>
      <w:numFmt w:val="decimal"/>
      <w:lvlText w:val="%1."/>
      <w:lvlJc w:val="left"/>
      <w:pPr>
        <w:ind w:left="720" w:hanging="360"/>
      </w:pPr>
      <w:rPr>
        <w:b/>
      </w:rPr>
    </w:lvl>
    <w:lvl w:ilvl="1">
      <w:start w:val="1"/>
      <w:numFmt w:val="decimal"/>
      <w:isLgl/>
      <w:lvlText w:val="%1.%2"/>
      <w:lvlJc w:val="left"/>
      <w:pPr>
        <w:ind w:left="1069" w:hanging="360"/>
      </w:pPr>
      <w:rPr>
        <w:b w:val="0"/>
      </w:r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17" w15:restartNumberingAfterBreak="0">
    <w:nsid w:val="5E63444D"/>
    <w:multiLevelType w:val="hybridMultilevel"/>
    <w:tmpl w:val="303A91C8"/>
    <w:lvl w:ilvl="0" w:tplc="37426C58">
      <w:start w:val="1"/>
      <w:numFmt w:val="decimal"/>
      <w:lvlText w:val="%1."/>
      <w:lvlJc w:val="left"/>
      <w:pPr>
        <w:ind w:left="360" w:hanging="360"/>
      </w:pPr>
      <w:rPr>
        <w:rFonts w:hint="default"/>
        <w:b w:val="0"/>
        <w:color w:val="00000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64043CA5"/>
    <w:multiLevelType w:val="multilevel"/>
    <w:tmpl w:val="DC9CE246"/>
    <w:lvl w:ilvl="0">
      <w:start w:val="1"/>
      <w:numFmt w:val="decimal"/>
      <w:lvlText w:val="%1."/>
      <w:lvlJc w:val="left"/>
      <w:pPr>
        <w:ind w:left="720" w:hanging="360"/>
      </w:pPr>
      <w:rPr>
        <w:b/>
      </w:rPr>
    </w:lvl>
    <w:lvl w:ilvl="1">
      <w:start w:val="5"/>
      <w:numFmt w:val="decimal"/>
      <w:isLgl/>
      <w:lvlText w:val="%1.%2."/>
      <w:lvlJc w:val="left"/>
      <w:pPr>
        <w:ind w:left="1211" w:hanging="360"/>
      </w:pPr>
    </w:lvl>
    <w:lvl w:ilvl="2">
      <w:start w:val="1"/>
      <w:numFmt w:val="decimal"/>
      <w:isLgl/>
      <w:lvlText w:val="%1.%2.%3."/>
      <w:lvlJc w:val="left"/>
      <w:pPr>
        <w:ind w:left="2062" w:hanging="720"/>
      </w:pPr>
    </w:lvl>
    <w:lvl w:ilvl="3">
      <w:start w:val="1"/>
      <w:numFmt w:val="decimal"/>
      <w:isLgl/>
      <w:lvlText w:val="%1.%2.%3.%4."/>
      <w:lvlJc w:val="left"/>
      <w:pPr>
        <w:ind w:left="2553" w:hanging="720"/>
      </w:pPr>
    </w:lvl>
    <w:lvl w:ilvl="4">
      <w:start w:val="1"/>
      <w:numFmt w:val="decimal"/>
      <w:isLgl/>
      <w:lvlText w:val="%1.%2.%3.%4.%5."/>
      <w:lvlJc w:val="left"/>
      <w:pPr>
        <w:ind w:left="3404" w:hanging="1080"/>
      </w:pPr>
    </w:lvl>
    <w:lvl w:ilvl="5">
      <w:start w:val="1"/>
      <w:numFmt w:val="decimal"/>
      <w:isLgl/>
      <w:lvlText w:val="%1.%2.%3.%4.%5.%6."/>
      <w:lvlJc w:val="left"/>
      <w:pPr>
        <w:ind w:left="3895" w:hanging="1080"/>
      </w:pPr>
    </w:lvl>
    <w:lvl w:ilvl="6">
      <w:start w:val="1"/>
      <w:numFmt w:val="decimal"/>
      <w:isLgl/>
      <w:lvlText w:val="%1.%2.%3.%4.%5.%6.%7."/>
      <w:lvlJc w:val="left"/>
      <w:pPr>
        <w:ind w:left="4746" w:hanging="1440"/>
      </w:pPr>
    </w:lvl>
    <w:lvl w:ilvl="7">
      <w:start w:val="1"/>
      <w:numFmt w:val="decimal"/>
      <w:isLgl/>
      <w:lvlText w:val="%1.%2.%3.%4.%5.%6.%7.%8."/>
      <w:lvlJc w:val="left"/>
      <w:pPr>
        <w:ind w:left="5237" w:hanging="1440"/>
      </w:pPr>
    </w:lvl>
    <w:lvl w:ilvl="8">
      <w:start w:val="1"/>
      <w:numFmt w:val="decimal"/>
      <w:isLgl/>
      <w:lvlText w:val="%1.%2.%3.%4.%5.%6.%7.%8.%9."/>
      <w:lvlJc w:val="left"/>
      <w:pPr>
        <w:ind w:left="6088" w:hanging="1800"/>
      </w:pPr>
    </w:lvl>
  </w:abstractNum>
  <w:abstractNum w:abstractNumId="19" w15:restartNumberingAfterBreak="0">
    <w:nsid w:val="64A263F6"/>
    <w:multiLevelType w:val="hybridMultilevel"/>
    <w:tmpl w:val="9022FA16"/>
    <w:lvl w:ilvl="0" w:tplc="B8006792">
      <w:start w:val="1"/>
      <w:numFmt w:val="ordinal"/>
      <w:lvlText w:val="2.%1"/>
      <w:lvlJc w:val="left"/>
      <w:pPr>
        <w:ind w:left="927" w:hanging="360"/>
      </w:pPr>
      <w:rPr>
        <w:b/>
      </w:r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0" w15:restartNumberingAfterBreak="0">
    <w:nsid w:val="79853065"/>
    <w:multiLevelType w:val="multilevel"/>
    <w:tmpl w:val="70DC2540"/>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1069" w:hanging="360"/>
      </w:pPr>
      <w:rPr>
        <w:b/>
      </w:r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21" w15:restartNumberingAfterBreak="0">
    <w:nsid w:val="7F0C3FF6"/>
    <w:multiLevelType w:val="multilevel"/>
    <w:tmpl w:val="F23A4B26"/>
    <w:lvl w:ilvl="0">
      <w:start w:val="1"/>
      <w:numFmt w:val="decimal"/>
      <w:lvlText w:val="%1."/>
      <w:lvlJc w:val="left"/>
      <w:pPr>
        <w:ind w:left="3621" w:hanging="360"/>
      </w:pPr>
      <w:rPr>
        <w:rFonts w:ascii="Times New Roman" w:hAnsi="Times New Roman" w:cs="Times New Roman" w:hint="default"/>
        <w:b/>
        <w:sz w:val="24"/>
        <w:szCs w:val="24"/>
      </w:rPr>
    </w:lvl>
    <w:lvl w:ilvl="1">
      <w:start w:val="1"/>
      <w:numFmt w:val="decimal"/>
      <w:isLgl/>
      <w:lvlText w:val="%1.%2"/>
      <w:lvlJc w:val="left"/>
      <w:pPr>
        <w:ind w:left="3970" w:hanging="360"/>
      </w:pPr>
    </w:lvl>
    <w:lvl w:ilvl="2">
      <w:start w:val="1"/>
      <w:numFmt w:val="decimal"/>
      <w:isLgl/>
      <w:lvlText w:val="%1.%2.%3"/>
      <w:lvlJc w:val="left"/>
      <w:pPr>
        <w:ind w:left="4679" w:hanging="720"/>
      </w:pPr>
    </w:lvl>
    <w:lvl w:ilvl="3">
      <w:start w:val="1"/>
      <w:numFmt w:val="decimal"/>
      <w:isLgl/>
      <w:lvlText w:val="%1.%2.%3.%4"/>
      <w:lvlJc w:val="left"/>
      <w:pPr>
        <w:ind w:left="5028" w:hanging="720"/>
      </w:pPr>
    </w:lvl>
    <w:lvl w:ilvl="4">
      <w:start w:val="1"/>
      <w:numFmt w:val="decimal"/>
      <w:isLgl/>
      <w:lvlText w:val="%1.%2.%3.%4.%5"/>
      <w:lvlJc w:val="left"/>
      <w:pPr>
        <w:ind w:left="5737" w:hanging="1080"/>
      </w:pPr>
    </w:lvl>
    <w:lvl w:ilvl="5">
      <w:start w:val="1"/>
      <w:numFmt w:val="decimal"/>
      <w:isLgl/>
      <w:lvlText w:val="%1.%2.%3.%4.%5.%6"/>
      <w:lvlJc w:val="left"/>
      <w:pPr>
        <w:ind w:left="6086" w:hanging="1080"/>
      </w:pPr>
    </w:lvl>
    <w:lvl w:ilvl="6">
      <w:start w:val="1"/>
      <w:numFmt w:val="decimal"/>
      <w:isLgl/>
      <w:lvlText w:val="%1.%2.%3.%4.%5.%6.%7"/>
      <w:lvlJc w:val="left"/>
      <w:pPr>
        <w:ind w:left="6795" w:hanging="1440"/>
      </w:pPr>
    </w:lvl>
    <w:lvl w:ilvl="7">
      <w:start w:val="1"/>
      <w:numFmt w:val="decimal"/>
      <w:isLgl/>
      <w:lvlText w:val="%1.%2.%3.%4.%5.%6.%7.%8"/>
      <w:lvlJc w:val="left"/>
      <w:pPr>
        <w:ind w:left="7144" w:hanging="1440"/>
      </w:pPr>
    </w:lvl>
    <w:lvl w:ilvl="8">
      <w:start w:val="1"/>
      <w:numFmt w:val="decimal"/>
      <w:isLgl/>
      <w:lvlText w:val="%1.%2.%3.%4.%5.%6.%7.%8.%9"/>
      <w:lvlJc w:val="left"/>
      <w:pPr>
        <w:ind w:left="7853" w:hanging="180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1"/>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5"/>
  </w:num>
  <w:num w:numId="20">
    <w:abstractNumId w:val="2"/>
  </w:num>
  <w:num w:numId="21">
    <w:abstractNumId w:val="3"/>
  </w:num>
  <w:num w:numId="22">
    <w:abstractNumId w:val="14"/>
  </w:num>
  <w:num w:numId="23">
    <w:abstractNumId w:val="13"/>
  </w:num>
  <w:num w:numId="24">
    <w:abstractNumId w:val="17"/>
  </w:num>
  <w:num w:numId="25">
    <w:abstractNumId w:val="9"/>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548C"/>
    <w:rsid w:val="0000005F"/>
    <w:rsid w:val="00003489"/>
    <w:rsid w:val="000114C3"/>
    <w:rsid w:val="00013694"/>
    <w:rsid w:val="00033196"/>
    <w:rsid w:val="00041F11"/>
    <w:rsid w:val="00055F31"/>
    <w:rsid w:val="00066160"/>
    <w:rsid w:val="00087F6D"/>
    <w:rsid w:val="000C4AB7"/>
    <w:rsid w:val="000D365B"/>
    <w:rsid w:val="000D76F5"/>
    <w:rsid w:val="000F36B7"/>
    <w:rsid w:val="000F467E"/>
    <w:rsid w:val="00115947"/>
    <w:rsid w:val="001170D7"/>
    <w:rsid w:val="00136D48"/>
    <w:rsid w:val="001406BF"/>
    <w:rsid w:val="00154297"/>
    <w:rsid w:val="00163E65"/>
    <w:rsid w:val="001A2C9E"/>
    <w:rsid w:val="001A6629"/>
    <w:rsid w:val="001C475E"/>
    <w:rsid w:val="001C4B29"/>
    <w:rsid w:val="001D56B6"/>
    <w:rsid w:val="001E7B31"/>
    <w:rsid w:val="002128BC"/>
    <w:rsid w:val="00214BC8"/>
    <w:rsid w:val="00220116"/>
    <w:rsid w:val="00222556"/>
    <w:rsid w:val="00223113"/>
    <w:rsid w:val="00225D73"/>
    <w:rsid w:val="00233050"/>
    <w:rsid w:val="00262DB7"/>
    <w:rsid w:val="002639D4"/>
    <w:rsid w:val="002823C3"/>
    <w:rsid w:val="00287025"/>
    <w:rsid w:val="0029773F"/>
    <w:rsid w:val="002B61E8"/>
    <w:rsid w:val="002C13EC"/>
    <w:rsid w:val="002F3CD6"/>
    <w:rsid w:val="00303CA3"/>
    <w:rsid w:val="003337BF"/>
    <w:rsid w:val="0033775F"/>
    <w:rsid w:val="00347AE3"/>
    <w:rsid w:val="00363969"/>
    <w:rsid w:val="00366735"/>
    <w:rsid w:val="003846B0"/>
    <w:rsid w:val="003C036D"/>
    <w:rsid w:val="003D1C0E"/>
    <w:rsid w:val="003E21DC"/>
    <w:rsid w:val="003F50D0"/>
    <w:rsid w:val="003F5C34"/>
    <w:rsid w:val="00401B92"/>
    <w:rsid w:val="004054CA"/>
    <w:rsid w:val="004320E1"/>
    <w:rsid w:val="0043528F"/>
    <w:rsid w:val="00454281"/>
    <w:rsid w:val="0045468A"/>
    <w:rsid w:val="00455B9D"/>
    <w:rsid w:val="0048505D"/>
    <w:rsid w:val="00485B20"/>
    <w:rsid w:val="00491816"/>
    <w:rsid w:val="004B4C3C"/>
    <w:rsid w:val="004C4CD7"/>
    <w:rsid w:val="004C6689"/>
    <w:rsid w:val="004E19FF"/>
    <w:rsid w:val="004E3FB6"/>
    <w:rsid w:val="004E6640"/>
    <w:rsid w:val="0051186F"/>
    <w:rsid w:val="005127EF"/>
    <w:rsid w:val="0052608B"/>
    <w:rsid w:val="0053245F"/>
    <w:rsid w:val="00542EB1"/>
    <w:rsid w:val="005466AB"/>
    <w:rsid w:val="00547B2D"/>
    <w:rsid w:val="00580634"/>
    <w:rsid w:val="0058589E"/>
    <w:rsid w:val="00591A99"/>
    <w:rsid w:val="005A1ECE"/>
    <w:rsid w:val="005B1DFB"/>
    <w:rsid w:val="005B2B4D"/>
    <w:rsid w:val="005B2D45"/>
    <w:rsid w:val="005B3746"/>
    <w:rsid w:val="005D21D5"/>
    <w:rsid w:val="005D2809"/>
    <w:rsid w:val="005D7A46"/>
    <w:rsid w:val="005E5782"/>
    <w:rsid w:val="005F39C2"/>
    <w:rsid w:val="00623FE5"/>
    <w:rsid w:val="006355AA"/>
    <w:rsid w:val="006454D0"/>
    <w:rsid w:val="00650B3B"/>
    <w:rsid w:val="00653FC7"/>
    <w:rsid w:val="006A7837"/>
    <w:rsid w:val="006C002D"/>
    <w:rsid w:val="006C7B09"/>
    <w:rsid w:val="006D7624"/>
    <w:rsid w:val="00706A0B"/>
    <w:rsid w:val="00725E17"/>
    <w:rsid w:val="0072686E"/>
    <w:rsid w:val="0074780E"/>
    <w:rsid w:val="007702A1"/>
    <w:rsid w:val="007A40B9"/>
    <w:rsid w:val="007A5117"/>
    <w:rsid w:val="007B35D8"/>
    <w:rsid w:val="007B768C"/>
    <w:rsid w:val="007B799A"/>
    <w:rsid w:val="007D7F42"/>
    <w:rsid w:val="007E3CC9"/>
    <w:rsid w:val="00802BC1"/>
    <w:rsid w:val="00802FFE"/>
    <w:rsid w:val="00804393"/>
    <w:rsid w:val="00804B57"/>
    <w:rsid w:val="0081012A"/>
    <w:rsid w:val="008127B6"/>
    <w:rsid w:val="008143B0"/>
    <w:rsid w:val="00833E5C"/>
    <w:rsid w:val="008426F4"/>
    <w:rsid w:val="00853AD9"/>
    <w:rsid w:val="00856AE6"/>
    <w:rsid w:val="0086541A"/>
    <w:rsid w:val="00881FDB"/>
    <w:rsid w:val="00883621"/>
    <w:rsid w:val="00886826"/>
    <w:rsid w:val="008C5B96"/>
    <w:rsid w:val="008D0493"/>
    <w:rsid w:val="008D5422"/>
    <w:rsid w:val="008E221E"/>
    <w:rsid w:val="008F5A50"/>
    <w:rsid w:val="00900D81"/>
    <w:rsid w:val="00910659"/>
    <w:rsid w:val="0091342F"/>
    <w:rsid w:val="00917871"/>
    <w:rsid w:val="00942BE9"/>
    <w:rsid w:val="00945290"/>
    <w:rsid w:val="00962D37"/>
    <w:rsid w:val="00990AF8"/>
    <w:rsid w:val="00990F2A"/>
    <w:rsid w:val="009A058F"/>
    <w:rsid w:val="009A0F79"/>
    <w:rsid w:val="009B4CE4"/>
    <w:rsid w:val="009D1CC8"/>
    <w:rsid w:val="009D24A5"/>
    <w:rsid w:val="009D25BE"/>
    <w:rsid w:val="009D4EE4"/>
    <w:rsid w:val="009E1643"/>
    <w:rsid w:val="009E1ED5"/>
    <w:rsid w:val="009F6952"/>
    <w:rsid w:val="00A06C8C"/>
    <w:rsid w:val="00A10444"/>
    <w:rsid w:val="00A2176E"/>
    <w:rsid w:val="00A23A74"/>
    <w:rsid w:val="00A27A06"/>
    <w:rsid w:val="00A40203"/>
    <w:rsid w:val="00A41F69"/>
    <w:rsid w:val="00A5531A"/>
    <w:rsid w:val="00A56D2E"/>
    <w:rsid w:val="00A56EC9"/>
    <w:rsid w:val="00A77349"/>
    <w:rsid w:val="00A834D6"/>
    <w:rsid w:val="00A86D45"/>
    <w:rsid w:val="00A94F79"/>
    <w:rsid w:val="00AA7ABC"/>
    <w:rsid w:val="00AC0956"/>
    <w:rsid w:val="00AC2B10"/>
    <w:rsid w:val="00AC529A"/>
    <w:rsid w:val="00AF618D"/>
    <w:rsid w:val="00B0579F"/>
    <w:rsid w:val="00B17544"/>
    <w:rsid w:val="00B2265A"/>
    <w:rsid w:val="00B51AAC"/>
    <w:rsid w:val="00B53946"/>
    <w:rsid w:val="00B53DD2"/>
    <w:rsid w:val="00B74767"/>
    <w:rsid w:val="00B75418"/>
    <w:rsid w:val="00B813D0"/>
    <w:rsid w:val="00B87197"/>
    <w:rsid w:val="00BB6B74"/>
    <w:rsid w:val="00BC131A"/>
    <w:rsid w:val="00BD7163"/>
    <w:rsid w:val="00BE22A4"/>
    <w:rsid w:val="00BF3439"/>
    <w:rsid w:val="00C0422F"/>
    <w:rsid w:val="00C12000"/>
    <w:rsid w:val="00C15DAE"/>
    <w:rsid w:val="00C1775E"/>
    <w:rsid w:val="00C21F99"/>
    <w:rsid w:val="00C4787A"/>
    <w:rsid w:val="00C54769"/>
    <w:rsid w:val="00C6642F"/>
    <w:rsid w:val="00C80DAC"/>
    <w:rsid w:val="00C81D5B"/>
    <w:rsid w:val="00C87E8E"/>
    <w:rsid w:val="00C9317F"/>
    <w:rsid w:val="00CB027C"/>
    <w:rsid w:val="00CB0BC0"/>
    <w:rsid w:val="00CC0809"/>
    <w:rsid w:val="00CC426B"/>
    <w:rsid w:val="00CE510C"/>
    <w:rsid w:val="00CE5BB1"/>
    <w:rsid w:val="00D143AB"/>
    <w:rsid w:val="00D22230"/>
    <w:rsid w:val="00D27AA3"/>
    <w:rsid w:val="00D561FD"/>
    <w:rsid w:val="00D741E2"/>
    <w:rsid w:val="00D8473D"/>
    <w:rsid w:val="00D8548C"/>
    <w:rsid w:val="00D87CC2"/>
    <w:rsid w:val="00D9588B"/>
    <w:rsid w:val="00DA5AD4"/>
    <w:rsid w:val="00DE36C5"/>
    <w:rsid w:val="00DF2BE2"/>
    <w:rsid w:val="00DF4CAD"/>
    <w:rsid w:val="00E029B4"/>
    <w:rsid w:val="00E12F08"/>
    <w:rsid w:val="00E146F0"/>
    <w:rsid w:val="00E15126"/>
    <w:rsid w:val="00E41C65"/>
    <w:rsid w:val="00E527A4"/>
    <w:rsid w:val="00E55310"/>
    <w:rsid w:val="00E613B0"/>
    <w:rsid w:val="00E64DE1"/>
    <w:rsid w:val="00E806E2"/>
    <w:rsid w:val="00EA51C9"/>
    <w:rsid w:val="00EB1434"/>
    <w:rsid w:val="00EC1CF0"/>
    <w:rsid w:val="00EC6FFA"/>
    <w:rsid w:val="00EF5857"/>
    <w:rsid w:val="00F14FA3"/>
    <w:rsid w:val="00F31CEE"/>
    <w:rsid w:val="00F51596"/>
    <w:rsid w:val="00F56C8F"/>
    <w:rsid w:val="00F648B0"/>
    <w:rsid w:val="00F67602"/>
    <w:rsid w:val="00F676D0"/>
    <w:rsid w:val="00F900A9"/>
    <w:rsid w:val="00F94013"/>
    <w:rsid w:val="00FC5824"/>
    <w:rsid w:val="00FC6F87"/>
    <w:rsid w:val="00FE0DFD"/>
    <w:rsid w:val="00FE4B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03A13"/>
  <w15:docId w15:val="{E9D5E751-5701-4BAF-8D25-9ABFA79D9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B768C"/>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unhideWhenUsed/>
    <w:rsid w:val="00D8548C"/>
    <w:rPr>
      <w:color w:val="0000FF"/>
      <w:u w:val="single"/>
    </w:rPr>
  </w:style>
  <w:style w:type="paragraph" w:styleId="Zkladntextodsazen2">
    <w:name w:val="Body Text Indent 2"/>
    <w:basedOn w:val="Normln"/>
    <w:link w:val="Zkladntextodsazen2Char"/>
    <w:semiHidden/>
    <w:unhideWhenUsed/>
    <w:rsid w:val="00D8548C"/>
    <w:pPr>
      <w:ind w:left="2124" w:firstLine="6"/>
      <w:jc w:val="both"/>
    </w:pPr>
    <w:rPr>
      <w:rFonts w:ascii="Arial" w:hAnsi="Arial"/>
    </w:rPr>
  </w:style>
  <w:style w:type="character" w:customStyle="1" w:styleId="Zkladntextodsazen2Char">
    <w:name w:val="Základní text odsazený 2 Char"/>
    <w:basedOn w:val="Standardnpsmoodstavce"/>
    <w:link w:val="Zkladntextodsazen2"/>
    <w:semiHidden/>
    <w:rsid w:val="00D8548C"/>
    <w:rPr>
      <w:rFonts w:ascii="Arial" w:eastAsia="Times New Roman" w:hAnsi="Arial" w:cs="Times New Roman"/>
      <w:sz w:val="20"/>
      <w:szCs w:val="20"/>
      <w:lang w:eastAsia="cs-CZ"/>
    </w:rPr>
  </w:style>
  <w:style w:type="paragraph" w:styleId="Odstavecseseznamem">
    <w:name w:val="List Paragraph"/>
    <w:basedOn w:val="Normln"/>
    <w:uiPriority w:val="34"/>
    <w:qFormat/>
    <w:rsid w:val="00D8548C"/>
    <w:pPr>
      <w:ind w:left="720"/>
      <w:contextualSpacing/>
    </w:pPr>
  </w:style>
  <w:style w:type="paragraph" w:customStyle="1" w:styleId="Normln0">
    <w:name w:val="Normální~"/>
    <w:basedOn w:val="Normln"/>
    <w:rsid w:val="00D854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88" w:lineRule="auto"/>
    </w:pPr>
    <w:rPr>
      <w:rFonts w:ascii="Arial" w:hAnsi="Arial"/>
      <w:lang w:eastAsia="ar-SA"/>
    </w:rPr>
  </w:style>
  <w:style w:type="paragraph" w:styleId="Textbubliny">
    <w:name w:val="Balloon Text"/>
    <w:basedOn w:val="Normln"/>
    <w:link w:val="TextbublinyChar"/>
    <w:uiPriority w:val="99"/>
    <w:semiHidden/>
    <w:unhideWhenUsed/>
    <w:rsid w:val="005B3746"/>
    <w:rPr>
      <w:rFonts w:ascii="Tahoma" w:hAnsi="Tahoma" w:cs="Tahoma"/>
      <w:sz w:val="16"/>
      <w:szCs w:val="16"/>
    </w:rPr>
  </w:style>
  <w:style w:type="character" w:customStyle="1" w:styleId="TextbublinyChar">
    <w:name w:val="Text bubliny Char"/>
    <w:basedOn w:val="Standardnpsmoodstavce"/>
    <w:link w:val="Textbubliny"/>
    <w:uiPriority w:val="99"/>
    <w:semiHidden/>
    <w:rsid w:val="005B3746"/>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2128BC"/>
    <w:rPr>
      <w:sz w:val="16"/>
      <w:szCs w:val="16"/>
    </w:rPr>
  </w:style>
  <w:style w:type="paragraph" w:styleId="Textkomente">
    <w:name w:val="annotation text"/>
    <w:basedOn w:val="Normln"/>
    <w:link w:val="TextkomenteChar"/>
    <w:uiPriority w:val="99"/>
    <w:semiHidden/>
    <w:unhideWhenUsed/>
    <w:rsid w:val="002128BC"/>
  </w:style>
  <w:style w:type="character" w:customStyle="1" w:styleId="TextkomenteChar">
    <w:name w:val="Text komentáře Char"/>
    <w:basedOn w:val="Standardnpsmoodstavce"/>
    <w:link w:val="Textkomente"/>
    <w:uiPriority w:val="99"/>
    <w:semiHidden/>
    <w:rsid w:val="002128B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128BC"/>
    <w:rPr>
      <w:b/>
      <w:bCs/>
    </w:rPr>
  </w:style>
  <w:style w:type="character" w:customStyle="1" w:styleId="PedmtkomenteChar">
    <w:name w:val="Předmět komentáře Char"/>
    <w:basedOn w:val="TextkomenteChar"/>
    <w:link w:val="Pedmtkomente"/>
    <w:uiPriority w:val="99"/>
    <w:semiHidden/>
    <w:rsid w:val="002128BC"/>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197187">
      <w:bodyDiv w:val="1"/>
      <w:marLeft w:val="0"/>
      <w:marRight w:val="0"/>
      <w:marTop w:val="0"/>
      <w:marBottom w:val="0"/>
      <w:divBdr>
        <w:top w:val="none" w:sz="0" w:space="0" w:color="auto"/>
        <w:left w:val="none" w:sz="0" w:space="0" w:color="auto"/>
        <w:bottom w:val="none" w:sz="0" w:space="0" w:color="auto"/>
        <w:right w:val="none" w:sz="0" w:space="0" w:color="auto"/>
      </w:divBdr>
    </w:div>
    <w:div w:id="154424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67C65-D809-46F8-96C0-73CB3CC83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12</Pages>
  <Words>4284</Words>
  <Characters>25282</Characters>
  <Application>Microsoft Office Word</Application>
  <DocSecurity>0</DocSecurity>
  <Lines>210</Lines>
  <Paragraphs>59</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29507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Pokorná Zdeňka</dc:creator>
  <cp:lastModifiedBy>Martina Hofmanová</cp:lastModifiedBy>
  <cp:revision>14</cp:revision>
  <cp:lastPrinted>2018-07-16T11:13:00Z</cp:lastPrinted>
  <dcterms:created xsi:type="dcterms:W3CDTF">2018-07-24T05:32:00Z</dcterms:created>
  <dcterms:modified xsi:type="dcterms:W3CDTF">2018-08-08T13:33:00Z</dcterms:modified>
</cp:coreProperties>
</file>